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nts/font1.odttf" ContentType="application/vnd.openxmlformats-officedocument.obfuscatedFont"/>
  <Override PartName="/word/fonts/font2.odttf" ContentType="application/vnd.openxmlformats-officedocument.obfuscatedFont"/>
  <Override PartName="/word/fonts/font3.odttf" ContentType="application/vnd.openxmlformats-officedocument.obfuscatedFont"/>
  <Override PartName="/word/fonts/font4.odttf" ContentType="application/vnd.openxmlformats-officedocument.obfuscatedFont"/>
  <Override PartName="/word/fonts/font5.odttf" ContentType="application/vnd.openxmlformats-officedocument.obfuscatedFont"/>
  <Override PartName="/word/fonts/font6.odttf" ContentType="application/vnd.openxmlformats-officedocument.obfuscatedFont"/>
  <Override PartName="/word/fonts/font7.odttf" ContentType="application/vnd.openxmlformats-officedocument.obfuscatedFont"/>
  <Override PartName="/word/footer1.xml" ContentType="application/vnd.openxmlformats-officedocument.wordprocessingml.footer+xml"/>
  <Override PartName="/word/footer2.xml" ContentType="application/vnd.openxmlformats-officedocument.wordprocessingml.footer+xml"/>
  <Override PartName="/word/numbering.xml" ContentType="application/vnd.openxmlformats-officedocument.wordprocessingml.numbering+xml"/>
  <Override PartName="/word/people.xml" ContentType="application/vnd.openxmlformats-officedocument.wordprocessingml.people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 w14:paraId="7959B0CD">
      <w:pPr>
        <w:adjustRightInd w:val="0"/>
        <w:snapToGrid w:val="0"/>
        <w:spacing w:line="540" w:lineRule="exact"/>
        <w:ind w:left="-630" w:leftChars="-300"/>
        <w:jc w:val="left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eastAsia="黑体" w:cs="黑体"/>
          <w:sz w:val="32"/>
          <w:szCs w:val="32"/>
        </w:rPr>
        <w:t>1</w:t>
      </w:r>
    </w:p>
    <w:p w14:paraId="55C09A17">
      <w:pPr>
        <w:adjustRightInd w:val="0"/>
        <w:snapToGrid w:val="0"/>
        <w:spacing w:line="540" w:lineRule="exact"/>
        <w:jc w:val="left"/>
        <w:rPr>
          <w:rFonts w:eastAsia="黑体" w:cs="黑体"/>
          <w:sz w:val="32"/>
          <w:szCs w:val="32"/>
        </w:rPr>
      </w:pPr>
    </w:p>
    <w:p w14:paraId="64118B78">
      <w:pPr>
        <w:adjustRightInd w:val="0"/>
        <w:snapToGrid w:val="0"/>
        <w:spacing w:line="540" w:lineRule="exact"/>
        <w:jc w:val="center"/>
        <w:rPr>
          <w:rFonts w:eastAsia="方正小标宋简体" w:cs="方正小标宋简体"/>
          <w:sz w:val="44"/>
          <w:szCs w:val="44"/>
          <w:lang w:eastAsia="zh-Hans"/>
        </w:rPr>
      </w:pPr>
      <w:r>
        <w:rPr>
          <w:rFonts w:hint="eastAsia" w:eastAsia="方正小标宋简体" w:cs="方正小标宋简体"/>
          <w:sz w:val="44"/>
          <w:szCs w:val="44"/>
        </w:rPr>
        <w:t>特殊教育教师教学设计</w:t>
      </w:r>
      <w:r>
        <w:rPr>
          <w:rFonts w:hint="eastAsia" w:eastAsia="方正小标宋简体" w:cs="方正小标宋简体"/>
          <w:sz w:val="44"/>
          <w:szCs w:val="44"/>
          <w:lang w:eastAsia="zh-Hans"/>
        </w:rPr>
        <w:t>参考模板</w:t>
      </w:r>
    </w:p>
    <w:p w14:paraId="76BA7BAA">
      <w:pPr>
        <w:adjustRightInd w:val="0"/>
        <w:snapToGrid w:val="0"/>
        <w:spacing w:line="540" w:lineRule="exact"/>
        <w:jc w:val="center"/>
        <w:rPr>
          <w:rFonts w:eastAsia="方正小标宋简体" w:cs="方正小标宋简体"/>
          <w:sz w:val="44"/>
          <w:szCs w:val="44"/>
          <w:lang w:eastAsia="zh-Hans"/>
        </w:rPr>
      </w:pPr>
    </w:p>
    <w:tbl>
      <w:tblPr>
        <w:tblStyle w:val="10"/>
        <w:tblW w:w="9536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684"/>
        <w:gridCol w:w="1425"/>
        <w:gridCol w:w="1331"/>
        <w:gridCol w:w="1294"/>
        <w:gridCol w:w="1500"/>
        <w:gridCol w:w="2302"/>
      </w:tblGrid>
      <w:tr w14:paraId="0445D0B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97" w:hRule="atLeast"/>
          <w:jc w:val="center"/>
        </w:trPr>
        <w:tc>
          <w:tcPr>
            <w:tcW w:w="9536" w:type="dxa"/>
            <w:gridSpan w:val="6"/>
            <w:vAlign w:val="center"/>
          </w:tcPr>
          <w:p w14:paraId="6F66A1F2">
            <w:pPr>
              <w:jc w:val="center"/>
              <w:rPr>
                <w:b/>
                <w:bCs/>
                <w:sz w:val="24"/>
              </w:rPr>
            </w:pPr>
            <w:r>
              <w:rPr>
                <w:rFonts w:hint="eastAsia"/>
                <w:b/>
                <w:sz w:val="32"/>
                <w:szCs w:val="32"/>
              </w:rPr>
              <w:t>教师</w:t>
            </w:r>
            <w:r>
              <w:rPr>
                <w:b/>
                <w:sz w:val="32"/>
                <w:szCs w:val="32"/>
              </w:rPr>
              <w:t>基本信息</w:t>
            </w:r>
          </w:p>
        </w:tc>
      </w:tr>
      <w:tr w14:paraId="2F6401E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Align w:val="center"/>
          </w:tcPr>
          <w:p w14:paraId="0A9FA626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姓</w:t>
            </w:r>
            <w:r>
              <w:rPr>
                <w:rFonts w:eastAsia="楷体_GB2312"/>
                <w:b/>
                <w:sz w:val="24"/>
              </w:rPr>
              <w:t xml:space="preserve">   </w:t>
            </w:r>
            <w:r>
              <w:rPr>
                <w:rFonts w:hint="eastAsia" w:eastAsia="楷体_GB2312"/>
                <w:b/>
                <w:sz w:val="24"/>
              </w:rPr>
              <w:t xml:space="preserve">     名</w:t>
            </w:r>
          </w:p>
        </w:tc>
        <w:tc>
          <w:tcPr>
            <w:tcW w:w="1425" w:type="dxa"/>
            <w:vAlign w:val="center"/>
          </w:tcPr>
          <w:p w14:paraId="3744D4A7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425712B3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性</w:t>
            </w:r>
            <w:r>
              <w:rPr>
                <w:rFonts w:eastAsia="楷体_GB2312"/>
                <w:b/>
                <w:sz w:val="24"/>
              </w:rPr>
              <w:t xml:space="preserve">   </w:t>
            </w:r>
            <w:r>
              <w:rPr>
                <w:rFonts w:hint="eastAsia" w:eastAsia="楷体_GB2312"/>
                <w:b/>
                <w:sz w:val="24"/>
              </w:rPr>
              <w:t xml:space="preserve">     别</w:t>
            </w:r>
          </w:p>
        </w:tc>
        <w:tc>
          <w:tcPr>
            <w:tcW w:w="1294" w:type="dxa"/>
            <w:vAlign w:val="center"/>
          </w:tcPr>
          <w:p w14:paraId="4CF57AB9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 w14:paraId="60C48C6E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出生年月</w:t>
            </w:r>
          </w:p>
        </w:tc>
        <w:tc>
          <w:tcPr>
            <w:tcW w:w="2302" w:type="dxa"/>
            <w:vAlign w:val="center"/>
          </w:tcPr>
          <w:p w14:paraId="47A44122">
            <w:pPr>
              <w:spacing w:line="340" w:lineRule="exact"/>
              <w:jc w:val="center"/>
              <w:rPr>
                <w:rFonts w:eastAsia="楷体_GB2312"/>
                <w:b/>
                <w:bCs/>
                <w:sz w:val="24"/>
              </w:rPr>
            </w:pPr>
          </w:p>
        </w:tc>
      </w:tr>
      <w:tr w14:paraId="00EB221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7" w:hRule="atLeast"/>
          <w:jc w:val="center"/>
        </w:trPr>
        <w:tc>
          <w:tcPr>
            <w:tcW w:w="1684" w:type="dxa"/>
            <w:vAlign w:val="center"/>
          </w:tcPr>
          <w:p w14:paraId="76F22389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政治面貌</w:t>
            </w:r>
          </w:p>
        </w:tc>
        <w:tc>
          <w:tcPr>
            <w:tcW w:w="1425" w:type="dxa"/>
            <w:vAlign w:val="center"/>
          </w:tcPr>
          <w:p w14:paraId="35089779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1EFD45BC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民</w:t>
            </w:r>
            <w:r>
              <w:rPr>
                <w:rFonts w:eastAsia="楷体_GB2312"/>
                <w:b/>
                <w:sz w:val="24"/>
              </w:rPr>
              <w:t xml:space="preserve">   </w:t>
            </w:r>
            <w:r>
              <w:rPr>
                <w:rFonts w:hint="eastAsia" w:eastAsia="楷体_GB2312"/>
                <w:b/>
                <w:sz w:val="24"/>
              </w:rPr>
              <w:t xml:space="preserve">     族</w:t>
            </w:r>
          </w:p>
        </w:tc>
        <w:tc>
          <w:tcPr>
            <w:tcW w:w="1294" w:type="dxa"/>
            <w:vAlign w:val="center"/>
          </w:tcPr>
          <w:p w14:paraId="1A922FB9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500" w:type="dxa"/>
            <w:vAlign w:val="center"/>
          </w:tcPr>
          <w:p w14:paraId="42CBBF60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学</w:t>
            </w:r>
            <w:r>
              <w:rPr>
                <w:rFonts w:eastAsia="楷体_GB2312"/>
                <w:b/>
                <w:sz w:val="24"/>
              </w:rPr>
              <w:t xml:space="preserve">   </w:t>
            </w:r>
            <w:r>
              <w:rPr>
                <w:rFonts w:hint="eastAsia" w:eastAsia="楷体_GB2312"/>
                <w:b/>
                <w:sz w:val="24"/>
              </w:rPr>
              <w:t xml:space="preserve">     历</w:t>
            </w:r>
          </w:p>
        </w:tc>
        <w:tc>
          <w:tcPr>
            <w:tcW w:w="2302" w:type="dxa"/>
            <w:vAlign w:val="center"/>
          </w:tcPr>
          <w:p w14:paraId="114A4F3E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14:paraId="6AFD936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07" w:hRule="atLeast"/>
          <w:jc w:val="center"/>
        </w:trPr>
        <w:tc>
          <w:tcPr>
            <w:tcW w:w="1684" w:type="dxa"/>
            <w:vAlign w:val="center"/>
          </w:tcPr>
          <w:p w14:paraId="24C70F67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  <w:lang w:eastAsia="zh-Hans"/>
              </w:rPr>
              <w:t>从事特教年限</w:t>
            </w:r>
          </w:p>
        </w:tc>
        <w:tc>
          <w:tcPr>
            <w:tcW w:w="1425" w:type="dxa"/>
            <w:vAlign w:val="center"/>
          </w:tcPr>
          <w:p w14:paraId="156471B3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2B064424">
            <w:pPr>
              <w:spacing w:line="2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职务职称</w:t>
            </w:r>
          </w:p>
        </w:tc>
        <w:tc>
          <w:tcPr>
            <w:tcW w:w="5096" w:type="dxa"/>
            <w:gridSpan w:val="3"/>
            <w:vAlign w:val="center"/>
          </w:tcPr>
          <w:p w14:paraId="00DC5F51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14:paraId="06733C4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84" w:type="dxa"/>
            <w:vAlign w:val="center"/>
          </w:tcPr>
          <w:p w14:paraId="7D656EB1">
            <w:pPr>
              <w:spacing w:line="340" w:lineRule="exact"/>
              <w:jc w:val="center"/>
              <w:rPr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  <w:lang w:eastAsia="zh-Hans"/>
              </w:rPr>
              <w:t>联系方式</w:t>
            </w:r>
          </w:p>
        </w:tc>
        <w:tc>
          <w:tcPr>
            <w:tcW w:w="1425" w:type="dxa"/>
            <w:vAlign w:val="center"/>
          </w:tcPr>
          <w:p w14:paraId="069F26C9">
            <w:pPr>
              <w:spacing w:line="340" w:lineRule="exact"/>
              <w:jc w:val="center"/>
              <w:rPr>
                <w:sz w:val="24"/>
              </w:rPr>
            </w:pPr>
          </w:p>
        </w:tc>
        <w:tc>
          <w:tcPr>
            <w:tcW w:w="1331" w:type="dxa"/>
            <w:vAlign w:val="center"/>
          </w:tcPr>
          <w:p w14:paraId="38B61729">
            <w:pPr>
              <w:spacing w:line="2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邮</w:t>
            </w:r>
            <w:r>
              <w:rPr>
                <w:rFonts w:eastAsia="楷体_GB2312"/>
                <w:b/>
                <w:sz w:val="24"/>
              </w:rPr>
              <w:t xml:space="preserve">   </w:t>
            </w:r>
            <w:r>
              <w:rPr>
                <w:rFonts w:hint="eastAsia" w:eastAsia="楷体_GB2312"/>
                <w:b/>
                <w:sz w:val="24"/>
              </w:rPr>
              <w:t xml:space="preserve">     箱</w:t>
            </w:r>
          </w:p>
        </w:tc>
        <w:tc>
          <w:tcPr>
            <w:tcW w:w="5096" w:type="dxa"/>
            <w:gridSpan w:val="3"/>
            <w:vAlign w:val="center"/>
          </w:tcPr>
          <w:p w14:paraId="6E34DAD9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14:paraId="54A6640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27" w:hRule="atLeast"/>
          <w:jc w:val="center"/>
        </w:trPr>
        <w:tc>
          <w:tcPr>
            <w:tcW w:w="1684" w:type="dxa"/>
            <w:vAlign w:val="center"/>
          </w:tcPr>
          <w:p w14:paraId="7B6DCB5D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工作单位</w:t>
            </w:r>
          </w:p>
        </w:tc>
        <w:tc>
          <w:tcPr>
            <w:tcW w:w="7852" w:type="dxa"/>
            <w:gridSpan w:val="5"/>
            <w:vAlign w:val="center"/>
          </w:tcPr>
          <w:p w14:paraId="17B8891F">
            <w:pPr>
              <w:spacing w:line="340" w:lineRule="exact"/>
              <w:ind w:firstLine="480"/>
              <w:jc w:val="center"/>
              <w:rPr>
                <w:rFonts w:eastAsia="方正仿宋简体"/>
                <w:sz w:val="24"/>
              </w:rPr>
            </w:pPr>
          </w:p>
        </w:tc>
      </w:tr>
      <w:tr w14:paraId="3D0D1FD4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563" w:hRule="atLeast"/>
          <w:jc w:val="center"/>
        </w:trPr>
        <w:tc>
          <w:tcPr>
            <w:tcW w:w="1684" w:type="dxa"/>
            <w:vAlign w:val="center"/>
          </w:tcPr>
          <w:p w14:paraId="65671AE3">
            <w:pPr>
              <w:spacing w:line="340" w:lineRule="exact"/>
              <w:jc w:val="center"/>
              <w:rPr>
                <w:rFonts w:eastAsia="楷体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</w:rPr>
              <w:t>详细通讯地址</w:t>
            </w:r>
          </w:p>
        </w:tc>
        <w:tc>
          <w:tcPr>
            <w:tcW w:w="7852" w:type="dxa"/>
            <w:gridSpan w:val="5"/>
            <w:vAlign w:val="center"/>
          </w:tcPr>
          <w:p w14:paraId="4472E7E3">
            <w:pPr>
              <w:spacing w:line="340" w:lineRule="exact"/>
              <w:jc w:val="left"/>
              <w:rPr>
                <w:rFonts w:eastAsia="楷体_GB2312"/>
                <w:sz w:val="24"/>
              </w:rPr>
            </w:pPr>
          </w:p>
        </w:tc>
      </w:tr>
      <w:tr w14:paraId="2E14D63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92" w:hRule="atLeast"/>
          <w:jc w:val="center"/>
        </w:trPr>
        <w:tc>
          <w:tcPr>
            <w:tcW w:w="1684" w:type="dxa"/>
            <w:vAlign w:val="center"/>
          </w:tcPr>
          <w:p w14:paraId="5D496785">
            <w:pPr>
              <w:spacing w:line="340" w:lineRule="exact"/>
              <w:jc w:val="center"/>
              <w:rPr>
                <w:rFonts w:eastAsia="楷体_GB2312"/>
                <w:b/>
                <w:sz w:val="24"/>
                <w:lang w:eastAsia="zh-Hans"/>
              </w:rPr>
            </w:pPr>
            <w:r>
              <w:rPr>
                <w:rFonts w:hint="eastAsia" w:eastAsia="楷体_GB2312"/>
                <w:b/>
                <w:sz w:val="24"/>
                <w:lang w:eastAsia="zh-Hans"/>
              </w:rPr>
              <w:t>教师</w:t>
            </w:r>
          </w:p>
          <w:p w14:paraId="21AB7F73">
            <w:pPr>
              <w:spacing w:line="340" w:lineRule="exact"/>
              <w:jc w:val="center"/>
              <w:rPr>
                <w:rFonts w:eastAsia="仿宋_GB2312"/>
                <w:b/>
                <w:sz w:val="24"/>
              </w:rPr>
            </w:pPr>
            <w:r>
              <w:rPr>
                <w:rFonts w:hint="eastAsia" w:eastAsia="楷体_GB2312"/>
                <w:b/>
                <w:sz w:val="24"/>
                <w:lang w:eastAsia="zh-Hans"/>
              </w:rPr>
              <w:t>岗位类型</w:t>
            </w:r>
          </w:p>
        </w:tc>
        <w:tc>
          <w:tcPr>
            <w:tcW w:w="7852" w:type="dxa"/>
            <w:gridSpan w:val="5"/>
            <w:vAlign w:val="center"/>
          </w:tcPr>
          <w:p w14:paraId="0CD0278D">
            <w:pPr>
              <w:spacing w:line="340" w:lineRule="exact"/>
              <w:jc w:val="left"/>
              <w:rPr>
                <w:rFonts w:eastAsia="楷体_GB2312"/>
                <w:sz w:val="24"/>
                <w:lang w:eastAsia="zh-Hans"/>
              </w:rPr>
            </w:pPr>
            <w:r>
              <w:rPr>
                <w:rFonts w:hint="eastAsia" w:eastAsia="楷体_GB2312"/>
                <w:sz w:val="24"/>
              </w:rPr>
              <w:t>□</w:t>
            </w:r>
            <w:r>
              <w:rPr>
                <w:rFonts w:hint="eastAsia" w:eastAsia="楷体_GB2312"/>
                <w:sz w:val="24"/>
                <w:lang w:eastAsia="zh-Hans"/>
              </w:rPr>
              <w:t>盲校教师</w:t>
            </w:r>
            <w:r>
              <w:rPr>
                <w:rFonts w:hint="eastAsia" w:eastAsia="楷体_GB2312"/>
                <w:sz w:val="24"/>
              </w:rPr>
              <w:t xml:space="preserve"> □</w:t>
            </w:r>
            <w:r>
              <w:rPr>
                <w:rFonts w:hint="eastAsia" w:eastAsia="楷体_GB2312"/>
                <w:sz w:val="24"/>
                <w:lang w:eastAsia="zh-Hans"/>
              </w:rPr>
              <w:t>聋校教师</w:t>
            </w:r>
            <w:r>
              <w:rPr>
                <w:rFonts w:hint="eastAsia" w:eastAsia="楷体_GB2312"/>
                <w:sz w:val="24"/>
              </w:rPr>
              <w:t xml:space="preserve"> □</w:t>
            </w:r>
            <w:r>
              <w:rPr>
                <w:rFonts w:hint="eastAsia" w:eastAsia="楷体_GB2312"/>
                <w:sz w:val="24"/>
                <w:lang w:eastAsia="zh-Hans"/>
              </w:rPr>
              <w:t>培智学校教师</w:t>
            </w:r>
            <w:r>
              <w:rPr>
                <w:rFonts w:hint="eastAsia" w:eastAsia="楷体_GB2312"/>
                <w:sz w:val="24"/>
              </w:rPr>
              <w:t xml:space="preserve"> □</w:t>
            </w:r>
            <w:r>
              <w:rPr>
                <w:rFonts w:hint="eastAsia" w:eastAsia="楷体_GB2312"/>
                <w:sz w:val="24"/>
                <w:lang w:eastAsia="zh-Hans"/>
              </w:rPr>
              <w:t>孤独症学校教师</w:t>
            </w:r>
          </w:p>
          <w:p w14:paraId="0CD9D6E4">
            <w:pPr>
              <w:spacing w:line="340" w:lineRule="exact"/>
              <w:jc w:val="left"/>
              <w:rPr>
                <w:rFonts w:eastAsia="楷体_GB2312"/>
                <w:sz w:val="24"/>
              </w:rPr>
            </w:pPr>
            <w:r>
              <w:rPr>
                <w:rFonts w:hint="eastAsia" w:eastAsia="楷体_GB2312"/>
                <w:sz w:val="24"/>
              </w:rPr>
              <w:t>□</w:t>
            </w:r>
            <w:r>
              <w:rPr>
                <w:rFonts w:hint="eastAsia" w:eastAsia="楷体_GB2312"/>
                <w:sz w:val="24"/>
                <w:lang w:eastAsia="zh-Hans"/>
              </w:rPr>
              <w:t>普通学校</w:t>
            </w:r>
            <w:r>
              <w:rPr>
                <w:rFonts w:hint="eastAsia" w:eastAsia="楷体_GB2312"/>
                <w:sz w:val="24"/>
              </w:rPr>
              <w:t>附设</w:t>
            </w:r>
            <w:r>
              <w:rPr>
                <w:rFonts w:hint="eastAsia" w:eastAsia="楷体_GB2312"/>
                <w:sz w:val="24"/>
                <w:lang w:eastAsia="zh-Hans"/>
              </w:rPr>
              <w:t>特教班教师</w:t>
            </w:r>
            <w:r>
              <w:rPr>
                <w:rFonts w:hint="eastAsia" w:eastAsia="楷体_GB2312"/>
                <w:sz w:val="24"/>
              </w:rPr>
              <w:t xml:space="preserve"> □</w:t>
            </w:r>
            <w:r>
              <w:rPr>
                <w:rFonts w:hint="eastAsia" w:eastAsia="楷体_GB2312"/>
                <w:sz w:val="24"/>
                <w:lang w:eastAsia="zh-Hans"/>
              </w:rPr>
              <w:t>其他教师（</w:t>
            </w:r>
            <w:r>
              <w:rPr>
                <w:rFonts w:hint="eastAsia" w:eastAsia="楷体_GB2312"/>
                <w:sz w:val="24"/>
              </w:rPr>
              <w:t xml:space="preserve"> </w:t>
            </w:r>
            <w:r>
              <w:rPr>
                <w:rFonts w:eastAsia="楷体_GB2312"/>
                <w:sz w:val="24"/>
              </w:rPr>
              <w:t xml:space="preserve">        </w:t>
            </w:r>
            <w:r>
              <w:rPr>
                <w:rFonts w:hint="eastAsia" w:eastAsia="楷体_GB2312"/>
                <w:sz w:val="24"/>
                <w:lang w:eastAsia="zh-Hans"/>
              </w:rPr>
              <w:t>）</w:t>
            </w:r>
          </w:p>
        </w:tc>
      </w:tr>
      <w:tr w14:paraId="6FC2564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36" w:hRule="atLeast"/>
          <w:jc w:val="center"/>
        </w:trPr>
        <w:tc>
          <w:tcPr>
            <w:tcW w:w="9536" w:type="dxa"/>
            <w:gridSpan w:val="6"/>
            <w:shd w:val="clear" w:color="auto" w:fill="E7E6E6" w:themeFill="background2"/>
            <w:vAlign w:val="center"/>
          </w:tcPr>
          <w:p w14:paraId="224C65DD">
            <w:pPr>
              <w:spacing w:line="460" w:lineRule="exact"/>
              <w:jc w:val="center"/>
              <w:rPr>
                <w:b/>
                <w:sz w:val="30"/>
                <w:szCs w:val="30"/>
              </w:rPr>
            </w:pPr>
            <w:r>
              <w:rPr>
                <w:rFonts w:hint="eastAsia"/>
                <w:b/>
                <w:sz w:val="32"/>
                <w:szCs w:val="32"/>
              </w:rPr>
              <w:t>教学设计</w:t>
            </w:r>
          </w:p>
        </w:tc>
      </w:tr>
      <w:tr w14:paraId="41DDE7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457" w:hRule="atLeast"/>
          <w:jc w:val="center"/>
        </w:trPr>
        <w:tc>
          <w:tcPr>
            <w:tcW w:w="1684" w:type="dxa"/>
            <w:vAlign w:val="center"/>
          </w:tcPr>
          <w:p w14:paraId="3DC18BC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课题名称</w:t>
            </w:r>
          </w:p>
        </w:tc>
        <w:tc>
          <w:tcPr>
            <w:tcW w:w="4050" w:type="dxa"/>
            <w:gridSpan w:val="3"/>
            <w:vAlign w:val="center"/>
          </w:tcPr>
          <w:p w14:paraId="50A9E407">
            <w:pPr>
              <w:jc w:val="center"/>
              <w:rPr>
                <w:b/>
                <w:sz w:val="24"/>
                <w:szCs w:val="24"/>
              </w:rPr>
            </w:pPr>
          </w:p>
        </w:tc>
        <w:tc>
          <w:tcPr>
            <w:tcW w:w="1500" w:type="dxa"/>
            <w:vAlign w:val="center"/>
          </w:tcPr>
          <w:p w14:paraId="51D61296">
            <w:pPr>
              <w:jc w:val="center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学科</w:t>
            </w:r>
          </w:p>
        </w:tc>
        <w:tc>
          <w:tcPr>
            <w:tcW w:w="2302" w:type="dxa"/>
            <w:vAlign w:val="center"/>
          </w:tcPr>
          <w:p w14:paraId="77286BF5">
            <w:pPr>
              <w:rPr>
                <w:b/>
                <w:sz w:val="24"/>
                <w:szCs w:val="24"/>
              </w:rPr>
            </w:pPr>
          </w:p>
        </w:tc>
      </w:tr>
      <w:tr w14:paraId="08814D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9536" w:type="dxa"/>
            <w:gridSpan w:val="6"/>
            <w:vAlign w:val="center"/>
          </w:tcPr>
          <w:p w14:paraId="7B4518B7">
            <w:pPr>
              <w:spacing w:line="320" w:lineRule="exact"/>
              <w:jc w:val="left"/>
              <w:rPr>
                <w:rFonts w:eastAsia="楷体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1.教学内容分析</w:t>
            </w:r>
            <w:r>
              <w:rPr>
                <w:rFonts w:hint="eastAsia" w:eastAsia="楷体"/>
                <w:szCs w:val="24"/>
              </w:rPr>
              <w:t>（分析本课时在单元中的位置，学习内容对发展学生</w:t>
            </w:r>
            <w:r>
              <w:rPr>
                <w:rFonts w:hint="eastAsia" w:eastAsia="楷体"/>
                <w:szCs w:val="24"/>
                <w:lang w:eastAsia="zh-Hans"/>
              </w:rPr>
              <w:t>能力</w:t>
            </w:r>
            <w:r>
              <w:rPr>
                <w:rFonts w:hint="eastAsia" w:eastAsia="楷体"/>
                <w:szCs w:val="24"/>
              </w:rPr>
              <w:t>的功能价值，蕴含的正确价值观念等）</w:t>
            </w:r>
          </w:p>
          <w:p w14:paraId="5E13D66C">
            <w:pPr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14:paraId="3ED52B23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3" w:hRule="atLeast"/>
          <w:jc w:val="center"/>
        </w:trPr>
        <w:tc>
          <w:tcPr>
            <w:tcW w:w="9536" w:type="dxa"/>
            <w:gridSpan w:val="6"/>
            <w:vAlign w:val="center"/>
          </w:tcPr>
          <w:p w14:paraId="7ECE4661">
            <w:pPr>
              <w:spacing w:line="320" w:lineRule="exact"/>
              <w:jc w:val="left"/>
              <w:rPr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2.学情分析</w:t>
            </w:r>
            <w:r>
              <w:rPr>
                <w:rFonts w:eastAsia="楷体"/>
                <w:szCs w:val="24"/>
              </w:rPr>
              <w:t>（分析</w:t>
            </w:r>
            <w:r>
              <w:rPr>
                <w:rFonts w:hint="eastAsia" w:eastAsia="楷体"/>
                <w:szCs w:val="24"/>
                <w:lang w:eastAsia="zh-Hans"/>
              </w:rPr>
              <w:t>全班</w:t>
            </w:r>
            <w:r>
              <w:rPr>
                <w:rFonts w:eastAsia="楷体"/>
                <w:szCs w:val="24"/>
              </w:rPr>
              <w:t>学生</w:t>
            </w:r>
            <w:r>
              <w:rPr>
                <w:rFonts w:hint="eastAsia" w:eastAsia="楷体"/>
                <w:szCs w:val="24"/>
              </w:rPr>
              <w:t>与本课时学习相关的经验、</w:t>
            </w:r>
            <w:r>
              <w:rPr>
                <w:rFonts w:hint="eastAsia" w:eastAsia="楷体"/>
                <w:szCs w:val="24"/>
                <w:lang w:eastAsia="zh-Hans"/>
              </w:rPr>
              <w:t>认知与能力基础</w:t>
            </w:r>
            <w:r>
              <w:rPr>
                <w:rFonts w:hint="eastAsia" w:eastAsia="楷体"/>
                <w:szCs w:val="24"/>
              </w:rPr>
              <w:t>、学生兴趣与发展</w:t>
            </w:r>
            <w:r>
              <w:rPr>
                <w:rFonts w:eastAsia="楷体"/>
                <w:szCs w:val="24"/>
              </w:rPr>
              <w:t>需求、</w:t>
            </w:r>
            <w:r>
              <w:rPr>
                <w:rFonts w:hint="eastAsia" w:eastAsia="楷体"/>
                <w:szCs w:val="24"/>
              </w:rPr>
              <w:t>发展路径等</w:t>
            </w:r>
            <w:r>
              <w:rPr>
                <w:rFonts w:eastAsia="楷体"/>
                <w:szCs w:val="24"/>
              </w:rPr>
              <w:t>）</w:t>
            </w:r>
          </w:p>
          <w:p w14:paraId="0401B186">
            <w:pPr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14:paraId="62710E6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73" w:hRule="atLeast"/>
          <w:jc w:val="center"/>
        </w:trPr>
        <w:tc>
          <w:tcPr>
            <w:tcW w:w="9536" w:type="dxa"/>
            <w:gridSpan w:val="6"/>
            <w:vAlign w:val="center"/>
          </w:tcPr>
          <w:p w14:paraId="526A83BC">
            <w:pPr>
              <w:spacing w:line="320" w:lineRule="exact"/>
              <w:jc w:val="left"/>
              <w:rPr>
                <w:rFonts w:eastAsia="楷体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3.教学目标</w:t>
            </w:r>
            <w:r>
              <w:rPr>
                <w:b/>
                <w:sz w:val="24"/>
                <w:szCs w:val="24"/>
              </w:rPr>
              <w:t>（</w:t>
            </w:r>
            <w:r>
              <w:rPr>
                <w:rFonts w:hint="eastAsia"/>
                <w:b/>
                <w:sz w:val="24"/>
                <w:szCs w:val="24"/>
                <w:lang w:eastAsia="zh-Hans"/>
              </w:rPr>
              <w:t>差异性目标</w:t>
            </w:r>
            <w:r>
              <w:rPr>
                <w:b/>
                <w:sz w:val="24"/>
                <w:szCs w:val="24"/>
                <w:lang w:eastAsia="zh-Hans"/>
              </w:rPr>
              <w:t>）</w:t>
            </w:r>
            <w:r>
              <w:rPr>
                <w:rFonts w:eastAsia="楷体"/>
                <w:szCs w:val="24"/>
              </w:rPr>
              <w:t>（</w:t>
            </w:r>
            <w:r>
              <w:rPr>
                <w:rFonts w:hint="eastAsia" w:eastAsia="楷体"/>
                <w:szCs w:val="24"/>
              </w:rPr>
              <w:t>根据课程标准</w:t>
            </w:r>
            <w:r>
              <w:rPr>
                <w:rFonts w:eastAsia="楷体"/>
                <w:szCs w:val="24"/>
              </w:rPr>
              <w:t>、</w:t>
            </w:r>
            <w:r>
              <w:rPr>
                <w:rFonts w:hint="eastAsia" w:eastAsia="楷体"/>
                <w:szCs w:val="24"/>
                <w:lang w:eastAsia="zh-Hans"/>
              </w:rPr>
              <w:t>个别化教育计划和</w:t>
            </w:r>
            <w:r>
              <w:rPr>
                <w:rFonts w:hint="eastAsia" w:eastAsia="楷体"/>
                <w:szCs w:val="24"/>
              </w:rPr>
              <w:t>学生实际，描述学生经历学习</w:t>
            </w:r>
            <w:r>
              <w:rPr>
                <w:rFonts w:hint="eastAsia" w:eastAsia="楷体"/>
                <w:szCs w:val="24"/>
                <w:lang w:eastAsia="zh-Hans"/>
              </w:rPr>
              <w:t>实践</w:t>
            </w:r>
            <w:r>
              <w:rPr>
                <w:rFonts w:hint="eastAsia" w:eastAsia="楷体"/>
                <w:szCs w:val="24"/>
              </w:rPr>
              <w:t>过程后应达成的目标）</w:t>
            </w:r>
          </w:p>
          <w:p w14:paraId="7B4431CA">
            <w:pPr>
              <w:spacing w:line="320" w:lineRule="exact"/>
              <w:jc w:val="left"/>
              <w:rPr>
                <w:sz w:val="24"/>
                <w:szCs w:val="24"/>
              </w:rPr>
            </w:pPr>
          </w:p>
        </w:tc>
      </w:tr>
      <w:tr w14:paraId="7DBB41E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390" w:hRule="atLeast"/>
          <w:jc w:val="center"/>
        </w:trPr>
        <w:tc>
          <w:tcPr>
            <w:tcW w:w="9536" w:type="dxa"/>
            <w:gridSpan w:val="6"/>
            <w:vAlign w:val="center"/>
          </w:tcPr>
          <w:p w14:paraId="63895320">
            <w:pPr>
              <w:numPr>
                <w:ilvl w:val="0"/>
                <w:numId w:val="1"/>
              </w:num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教学重点难点</w:t>
            </w:r>
          </w:p>
          <w:p w14:paraId="3265741C"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</w:p>
        </w:tc>
      </w:tr>
      <w:tr w14:paraId="6C68A958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44" w:hRule="atLeast"/>
          <w:jc w:val="center"/>
        </w:trPr>
        <w:tc>
          <w:tcPr>
            <w:tcW w:w="9536" w:type="dxa"/>
            <w:gridSpan w:val="6"/>
          </w:tcPr>
          <w:p w14:paraId="71560B58">
            <w:pPr>
              <w:spacing w:line="320" w:lineRule="exact"/>
              <w:rPr>
                <w:b/>
                <w:sz w:val="24"/>
                <w:szCs w:val="24"/>
                <w:lang w:eastAsia="zh-Hans"/>
              </w:rPr>
            </w:pPr>
            <w:r>
              <w:rPr>
                <w:rFonts w:hint="eastAsia"/>
                <w:b/>
                <w:sz w:val="24"/>
                <w:szCs w:val="24"/>
              </w:rPr>
              <w:t>5.</w:t>
            </w:r>
            <w:r>
              <w:rPr>
                <w:rFonts w:hint="eastAsia"/>
                <w:b/>
                <w:sz w:val="24"/>
                <w:szCs w:val="24"/>
                <w:lang w:eastAsia="zh-Hans"/>
              </w:rPr>
              <w:t>教学环境与教学资源</w:t>
            </w:r>
          </w:p>
          <w:p w14:paraId="6E64F767">
            <w:pPr>
              <w:spacing w:line="320" w:lineRule="exact"/>
              <w:rPr>
                <w:b/>
                <w:sz w:val="24"/>
                <w:szCs w:val="24"/>
                <w:lang w:eastAsia="zh-Hans"/>
              </w:rPr>
            </w:pPr>
          </w:p>
        </w:tc>
      </w:tr>
      <w:tr w14:paraId="6FBEF147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211" w:hRule="atLeast"/>
          <w:jc w:val="center"/>
        </w:trPr>
        <w:tc>
          <w:tcPr>
            <w:tcW w:w="9536" w:type="dxa"/>
            <w:gridSpan w:val="6"/>
            <w:vAlign w:val="center"/>
          </w:tcPr>
          <w:p w14:paraId="618742B5"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6</w:t>
            </w:r>
            <w:r>
              <w:rPr>
                <w:rFonts w:hint="eastAsia"/>
                <w:b/>
                <w:sz w:val="24"/>
                <w:szCs w:val="24"/>
              </w:rPr>
              <w:t>.教学过程</w:t>
            </w:r>
          </w:p>
          <w:tbl>
            <w:tblPr>
              <w:tblStyle w:val="10"/>
              <w:tblW w:w="9216" w:type="dxa"/>
              <w:tblInd w:w="7" w:type="dxa"/>
              <w:tblBorders>
                <w:top w:val="dotDash" w:color="auto" w:sz="4" w:space="0"/>
                <w:left w:val="dotDash" w:color="auto" w:sz="4" w:space="0"/>
                <w:bottom w:val="dotDash" w:color="auto" w:sz="4" w:space="0"/>
                <w:right w:val="dotDash" w:color="auto" w:sz="4" w:space="0"/>
                <w:insideH w:val="dotDash" w:color="auto" w:sz="4" w:space="0"/>
                <w:insideV w:val="dotDash" w:color="auto" w:sz="4" w:space="0"/>
              </w:tblBorders>
              <w:tblLayout w:type="fixed"/>
              <w:tblCellMar>
                <w:top w:w="0" w:type="dxa"/>
                <w:left w:w="108" w:type="dxa"/>
                <w:bottom w:w="0" w:type="dxa"/>
                <w:right w:w="108" w:type="dxa"/>
              </w:tblCellMar>
            </w:tblPr>
            <w:tblGrid>
              <w:gridCol w:w="3661"/>
              <w:gridCol w:w="5555"/>
            </w:tblGrid>
            <w:tr w14:paraId="74DC7329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3661" w:type="dxa"/>
                </w:tcPr>
                <w:p w14:paraId="79ABC5F3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555" w:type="dxa"/>
                </w:tcPr>
                <w:p w14:paraId="5C0DCCA4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Hans"/>
                    </w:rPr>
                    <w:t>包含差异性活动</w:t>
                  </w:r>
                  <w:r>
                    <w:rPr>
                      <w:b/>
                      <w:sz w:val="24"/>
                      <w:szCs w:val="24"/>
                      <w:lang w:eastAsia="zh-Hans"/>
                    </w:rPr>
                    <w:t>）</w:t>
                  </w:r>
                </w:p>
              </w:tc>
            </w:tr>
            <w:tr w14:paraId="74CC3EC1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47" w:hRule="atLeast"/>
              </w:trPr>
              <w:tc>
                <w:tcPr>
                  <w:tcW w:w="9216" w:type="dxa"/>
                  <w:gridSpan w:val="2"/>
                </w:tcPr>
                <w:p w14:paraId="6E3DF2EE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环节一：</w:t>
                  </w:r>
                  <w:r>
                    <w:rPr>
                      <w:rFonts w:hint="eastAsia" w:eastAsia="楷体"/>
                      <w:szCs w:val="24"/>
                    </w:rPr>
                    <w:t>（根据课堂教与学的程序安排）</w:t>
                  </w:r>
                </w:p>
              </w:tc>
            </w:tr>
            <w:tr w14:paraId="14491801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1640" w:hRule="atLeast"/>
              </w:trPr>
              <w:tc>
                <w:tcPr>
                  <w:tcW w:w="3661" w:type="dxa"/>
                </w:tcPr>
                <w:p w14:paraId="52D29F2D">
                  <w:pPr>
                    <w:spacing w:line="360" w:lineRule="exac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教师活动</w:t>
                  </w:r>
                </w:p>
                <w:p w14:paraId="3033CE32">
                  <w:pPr>
                    <w:spacing w:line="360" w:lineRule="exact"/>
                    <w:jc w:val="left"/>
                    <w:rPr>
                      <w:rFonts w:eastAsia="楷体"/>
                      <w:szCs w:val="24"/>
                    </w:rPr>
                  </w:pPr>
                  <w:r>
                    <w:rPr>
                      <w:rFonts w:hint="eastAsia" w:eastAsia="楷体"/>
                      <w:szCs w:val="24"/>
                    </w:rPr>
                    <w:t>（</w:t>
                  </w:r>
                  <w:r>
                    <w:rPr>
                      <w:rFonts w:eastAsia="楷体"/>
                      <w:szCs w:val="24"/>
                    </w:rPr>
                    <w:t>教</w:t>
                  </w:r>
                  <w:r>
                    <w:rPr>
                      <w:rFonts w:hint="eastAsia" w:eastAsia="楷体"/>
                      <w:szCs w:val="24"/>
                    </w:rPr>
                    <w:t>学环节中呈现的学习</w:t>
                  </w:r>
                  <w:r>
                    <w:rPr>
                      <w:rFonts w:eastAsia="楷体"/>
                      <w:szCs w:val="24"/>
                    </w:rPr>
                    <w:t>情境</w:t>
                  </w:r>
                  <w:r>
                    <w:rPr>
                      <w:rFonts w:hint="eastAsia" w:eastAsia="楷体"/>
                      <w:szCs w:val="24"/>
                    </w:rPr>
                    <w:t>、</w:t>
                  </w:r>
                  <w:r>
                    <w:rPr>
                      <w:rFonts w:hint="eastAsia" w:eastAsia="楷体"/>
                      <w:szCs w:val="24"/>
                      <w:lang w:eastAsia="zh-Hans"/>
                    </w:rPr>
                    <w:t>运用的方法策略</w:t>
                  </w:r>
                  <w:r>
                    <w:rPr>
                      <w:rFonts w:hint="eastAsia" w:eastAsia="楷体"/>
                      <w:szCs w:val="24"/>
                    </w:rPr>
                    <w:t>等）</w:t>
                  </w:r>
                </w:p>
                <w:p w14:paraId="7C01F6B3">
                  <w:pPr>
                    <w:spacing w:line="360" w:lineRule="exact"/>
                    <w:jc w:val="left"/>
                    <w:rPr>
                      <w:rFonts w:eastAsia="楷体"/>
                      <w:szCs w:val="24"/>
                    </w:rPr>
                  </w:pPr>
                </w:p>
              </w:tc>
              <w:tc>
                <w:tcPr>
                  <w:tcW w:w="5555" w:type="dxa"/>
                </w:tcPr>
                <w:p w14:paraId="7FA2E5FD">
                  <w:pPr>
                    <w:spacing w:line="360" w:lineRule="exac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Hans"/>
                    </w:rPr>
                    <w:t>包含差异性活动</w:t>
                  </w:r>
                  <w:r>
                    <w:rPr>
                      <w:b/>
                      <w:sz w:val="24"/>
                      <w:szCs w:val="24"/>
                      <w:lang w:eastAsia="zh-Hans"/>
                    </w:rPr>
                    <w:t>）</w:t>
                  </w:r>
                </w:p>
                <w:p w14:paraId="13218DA4">
                  <w:pPr>
                    <w:spacing w:line="360" w:lineRule="exac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 w:eastAsia="楷体"/>
                      <w:szCs w:val="24"/>
                    </w:rPr>
                    <w:t>（学生在真实问题情境中开展学习</w:t>
                  </w:r>
                  <w:r>
                    <w:rPr>
                      <w:rFonts w:hint="eastAsia" w:eastAsia="楷体"/>
                      <w:szCs w:val="24"/>
                      <w:lang w:eastAsia="zh-Hans"/>
                    </w:rPr>
                    <w:t>实践</w:t>
                  </w:r>
                  <w:r>
                    <w:rPr>
                      <w:rFonts w:hint="eastAsia" w:eastAsia="楷体"/>
                      <w:szCs w:val="24"/>
                    </w:rPr>
                    <w:t>活动，与教的环节对应）</w:t>
                  </w:r>
                </w:p>
              </w:tc>
            </w:tr>
            <w:tr w14:paraId="6FDC730F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447" w:hRule="atLeast"/>
              </w:trPr>
              <w:tc>
                <w:tcPr>
                  <w:tcW w:w="9216" w:type="dxa"/>
                  <w:gridSpan w:val="2"/>
                </w:tcPr>
                <w:p w14:paraId="65371CCA">
                  <w:pPr>
                    <w:spacing w:line="360" w:lineRule="exac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设计意图</w:t>
                  </w:r>
                  <w:r>
                    <w:rPr>
                      <w:rFonts w:hint="eastAsia" w:eastAsia="楷体"/>
                      <w:szCs w:val="24"/>
                    </w:rPr>
                    <w:t>（简要说明教学环节、学习</w:t>
                  </w:r>
                  <w:r>
                    <w:rPr>
                      <w:rFonts w:hint="eastAsia" w:eastAsia="楷体"/>
                      <w:szCs w:val="24"/>
                      <w:lang w:eastAsia="zh-Hans"/>
                    </w:rPr>
                    <w:t>实践</w:t>
                  </w:r>
                  <w:r>
                    <w:rPr>
                      <w:rFonts w:hint="eastAsia" w:eastAsia="楷体"/>
                      <w:szCs w:val="24"/>
                    </w:rPr>
                    <w:t>活动等，组织与实施意图，说明活动对目标达成和学生发展的意义，说明如何在活动中达成</w:t>
                  </w:r>
                  <w:r>
                    <w:rPr>
                      <w:rFonts w:hint="eastAsia" w:eastAsia="楷体"/>
                      <w:szCs w:val="24"/>
                      <w:lang w:eastAsia="zh-Hans"/>
                    </w:rPr>
                    <w:t>每个学生的</w:t>
                  </w:r>
                  <w:r>
                    <w:rPr>
                      <w:rFonts w:hint="eastAsia" w:eastAsia="楷体"/>
                      <w:szCs w:val="24"/>
                    </w:rPr>
                    <w:t>目标）</w:t>
                  </w:r>
                </w:p>
              </w:tc>
            </w:tr>
            <w:tr w14:paraId="5C2EE2DC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5" w:hRule="atLeast"/>
              </w:trPr>
              <w:tc>
                <w:tcPr>
                  <w:tcW w:w="9216" w:type="dxa"/>
                  <w:gridSpan w:val="2"/>
                </w:tcPr>
                <w:p w14:paraId="2EF0B937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环节二：</w:t>
                  </w:r>
                </w:p>
              </w:tc>
            </w:tr>
            <w:tr w14:paraId="58A975C4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565" w:hRule="atLeast"/>
              </w:trPr>
              <w:tc>
                <w:tcPr>
                  <w:tcW w:w="3661" w:type="dxa"/>
                </w:tcPr>
                <w:p w14:paraId="532CEFA5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教师活动</w:t>
                  </w:r>
                </w:p>
              </w:tc>
              <w:tc>
                <w:tcPr>
                  <w:tcW w:w="5555" w:type="dxa"/>
                </w:tcPr>
                <w:p w14:paraId="225CC3F4">
                  <w:pPr>
                    <w:spacing w:line="360" w:lineRule="exact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学生活动</w:t>
                  </w:r>
                  <w:r>
                    <w:rPr>
                      <w:b/>
                      <w:sz w:val="24"/>
                      <w:szCs w:val="24"/>
                    </w:rPr>
                    <w:t>（</w:t>
                  </w:r>
                  <w:r>
                    <w:rPr>
                      <w:rFonts w:hint="eastAsia"/>
                      <w:b/>
                      <w:sz w:val="24"/>
                      <w:szCs w:val="24"/>
                      <w:lang w:eastAsia="zh-Hans"/>
                    </w:rPr>
                    <w:t>包含差异性活动</w:t>
                  </w:r>
                  <w:r>
                    <w:rPr>
                      <w:b/>
                      <w:sz w:val="24"/>
                      <w:szCs w:val="24"/>
                      <w:lang w:eastAsia="zh-Hans"/>
                    </w:rPr>
                    <w:t>）</w:t>
                  </w:r>
                </w:p>
              </w:tc>
            </w:tr>
            <w:tr w14:paraId="139C9210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</w:trPr>
              <w:tc>
                <w:tcPr>
                  <w:tcW w:w="9216" w:type="dxa"/>
                  <w:gridSpan w:val="2"/>
                </w:tcPr>
                <w:p w14:paraId="211F3832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设计意图</w:t>
                  </w:r>
                </w:p>
              </w:tc>
            </w:tr>
            <w:tr w14:paraId="0A645D53">
              <w:tblPrEx>
                <w:tblBorders>
                  <w:top w:val="dotDash" w:color="auto" w:sz="4" w:space="0"/>
                  <w:left w:val="dotDash" w:color="auto" w:sz="4" w:space="0"/>
                  <w:bottom w:val="dotDash" w:color="auto" w:sz="4" w:space="0"/>
                  <w:right w:val="dotDash" w:color="auto" w:sz="4" w:space="0"/>
                  <w:insideH w:val="dotDash" w:color="auto" w:sz="4" w:space="0"/>
                  <w:insideV w:val="dotDash" w:color="auto" w:sz="4" w:space="0"/>
                </w:tblBorders>
                <w:tblCellMar>
                  <w:top w:w="0" w:type="dxa"/>
                  <w:left w:w="108" w:type="dxa"/>
                  <w:bottom w:w="0" w:type="dxa"/>
                  <w:right w:w="108" w:type="dxa"/>
                </w:tblCellMar>
              </w:tblPrEx>
              <w:trPr>
                <w:trHeight w:val="340" w:hRule="atLeast"/>
              </w:trPr>
              <w:tc>
                <w:tcPr>
                  <w:tcW w:w="9216" w:type="dxa"/>
                  <w:gridSpan w:val="2"/>
                </w:tcPr>
                <w:p w14:paraId="2666A0E1">
                  <w:pPr>
                    <w:spacing w:line="360" w:lineRule="auto"/>
                    <w:jc w:val="left"/>
                    <w:rPr>
                      <w:b/>
                      <w:sz w:val="24"/>
                      <w:szCs w:val="24"/>
                    </w:rPr>
                  </w:pPr>
                  <w:r>
                    <w:rPr>
                      <w:rFonts w:hint="eastAsia"/>
                      <w:b/>
                      <w:sz w:val="24"/>
                      <w:szCs w:val="24"/>
                    </w:rPr>
                    <w:t>……</w:t>
                  </w:r>
                </w:p>
              </w:tc>
            </w:tr>
          </w:tbl>
          <w:p w14:paraId="3819ADCE">
            <w:pPr>
              <w:spacing w:line="360" w:lineRule="auto"/>
              <w:jc w:val="left"/>
              <w:rPr>
                <w:b/>
                <w:sz w:val="24"/>
                <w:szCs w:val="24"/>
              </w:rPr>
            </w:pPr>
          </w:p>
        </w:tc>
      </w:tr>
      <w:tr w14:paraId="31F655CB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54" w:hRule="atLeast"/>
          <w:jc w:val="center"/>
        </w:trPr>
        <w:tc>
          <w:tcPr>
            <w:tcW w:w="9536" w:type="dxa"/>
            <w:gridSpan w:val="6"/>
            <w:vAlign w:val="center"/>
          </w:tcPr>
          <w:p w14:paraId="16C114E7">
            <w:pPr>
              <w:spacing w:line="320" w:lineRule="exact"/>
              <w:jc w:val="left"/>
              <w:rPr>
                <w:rFonts w:eastAsia="楷体"/>
                <w:szCs w:val="24"/>
              </w:rPr>
            </w:pPr>
            <w:r>
              <w:rPr>
                <w:b/>
                <w:sz w:val="24"/>
                <w:szCs w:val="24"/>
              </w:rPr>
              <w:t>7</w:t>
            </w:r>
            <w:r>
              <w:rPr>
                <w:rFonts w:hint="eastAsia"/>
                <w:b/>
                <w:sz w:val="24"/>
                <w:szCs w:val="24"/>
              </w:rPr>
              <w:t>.板书设计</w:t>
            </w:r>
          </w:p>
          <w:p w14:paraId="3DADE13D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  <w:p w14:paraId="4195FF65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14:paraId="05809BC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37" w:hRule="atLeast"/>
          <w:jc w:val="center"/>
        </w:trPr>
        <w:tc>
          <w:tcPr>
            <w:tcW w:w="9536" w:type="dxa"/>
            <w:gridSpan w:val="6"/>
            <w:vAlign w:val="center"/>
          </w:tcPr>
          <w:p w14:paraId="2627FA11">
            <w:pPr>
              <w:spacing w:line="320" w:lineRule="exact"/>
              <w:jc w:val="left"/>
              <w:rPr>
                <w:rFonts w:eastAsia="楷体"/>
                <w:szCs w:val="24"/>
              </w:rPr>
            </w:pPr>
            <w:r>
              <w:rPr>
                <w:b/>
                <w:sz w:val="24"/>
                <w:szCs w:val="24"/>
              </w:rPr>
              <w:t>8</w:t>
            </w:r>
            <w:r>
              <w:rPr>
                <w:rFonts w:hint="eastAsia"/>
                <w:b/>
                <w:sz w:val="24"/>
                <w:szCs w:val="24"/>
              </w:rPr>
              <w:t>.</w:t>
            </w:r>
            <w:r>
              <w:rPr>
                <w:rFonts w:hint="eastAsia"/>
                <w:b/>
                <w:sz w:val="24"/>
                <w:szCs w:val="24"/>
                <w:lang w:eastAsia="zh-Hans"/>
              </w:rPr>
              <w:t>巩固练习</w:t>
            </w:r>
            <w:r>
              <w:rPr>
                <w:rFonts w:hint="eastAsia"/>
                <w:b/>
                <w:sz w:val="24"/>
                <w:szCs w:val="24"/>
              </w:rPr>
              <w:t>与拓展学习设计</w:t>
            </w:r>
            <w:r>
              <w:rPr>
                <w:rFonts w:hint="eastAsia" w:eastAsia="楷体"/>
                <w:szCs w:val="24"/>
              </w:rPr>
              <w:t>（关注</w:t>
            </w:r>
            <w:r>
              <w:rPr>
                <w:rFonts w:hint="eastAsia" w:eastAsia="楷体"/>
                <w:szCs w:val="24"/>
                <w:lang w:eastAsia="zh-Hans"/>
              </w:rPr>
              <w:t>不同学生的课业</w:t>
            </w:r>
            <w:r>
              <w:rPr>
                <w:rFonts w:eastAsia="楷体"/>
                <w:szCs w:val="24"/>
                <w:lang w:eastAsia="zh-Hans"/>
              </w:rPr>
              <w:t>、</w:t>
            </w:r>
            <w:r>
              <w:rPr>
                <w:rFonts w:hint="eastAsia" w:eastAsia="楷体"/>
                <w:szCs w:val="24"/>
                <w:lang w:eastAsia="zh-Hans"/>
              </w:rPr>
              <w:t>作业练习的内容</w:t>
            </w:r>
            <w:r>
              <w:rPr>
                <w:rFonts w:eastAsia="楷体"/>
                <w:szCs w:val="24"/>
                <w:lang w:eastAsia="zh-Hans"/>
              </w:rPr>
              <w:t>、</w:t>
            </w:r>
            <w:r>
              <w:rPr>
                <w:rFonts w:hint="eastAsia" w:eastAsia="楷体"/>
                <w:szCs w:val="24"/>
                <w:lang w:eastAsia="zh-Hans"/>
              </w:rPr>
              <w:t>形式设计</w:t>
            </w:r>
            <w:r>
              <w:rPr>
                <w:rFonts w:hint="eastAsia" w:eastAsia="楷体"/>
                <w:szCs w:val="24"/>
              </w:rPr>
              <w:t>的针对性）</w:t>
            </w:r>
          </w:p>
          <w:p w14:paraId="3DC9B84E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  <w:p w14:paraId="6D20F2A6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14:paraId="1257C51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931" w:hRule="atLeast"/>
          <w:jc w:val="center"/>
        </w:trPr>
        <w:tc>
          <w:tcPr>
            <w:tcW w:w="9536" w:type="dxa"/>
            <w:gridSpan w:val="6"/>
            <w:vAlign w:val="center"/>
          </w:tcPr>
          <w:p w14:paraId="777F8D06">
            <w:pPr>
              <w:spacing w:line="360" w:lineRule="auto"/>
              <w:jc w:val="left"/>
              <w:rPr>
                <w:rFonts w:eastAsia="楷体"/>
                <w:szCs w:val="24"/>
              </w:rPr>
            </w:pPr>
            <w:r>
              <w:rPr>
                <w:b/>
                <w:sz w:val="24"/>
                <w:szCs w:val="24"/>
              </w:rPr>
              <w:t>9</w:t>
            </w:r>
            <w:r>
              <w:rPr>
                <w:rFonts w:hint="eastAsia"/>
                <w:b/>
                <w:sz w:val="24"/>
                <w:szCs w:val="24"/>
              </w:rPr>
              <w:t>.特色教学资源分析、技术手段应用说明</w:t>
            </w:r>
            <w:r>
              <w:rPr>
                <w:rFonts w:hint="eastAsia" w:eastAsia="楷体"/>
                <w:szCs w:val="24"/>
              </w:rPr>
              <w:t>（结合教学特色和实际撰写）</w:t>
            </w:r>
          </w:p>
          <w:p w14:paraId="51E1E15A">
            <w:pPr>
              <w:adjustRightInd w:val="0"/>
              <w:snapToGrid w:val="0"/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  <w:p w14:paraId="0CC5852B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14:paraId="49F5397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45" w:hRule="atLeast"/>
          <w:jc w:val="center"/>
        </w:trPr>
        <w:tc>
          <w:tcPr>
            <w:tcW w:w="9536" w:type="dxa"/>
            <w:gridSpan w:val="6"/>
            <w:vAlign w:val="center"/>
          </w:tcPr>
          <w:p w14:paraId="2360FB78">
            <w:pPr>
              <w:spacing w:line="320" w:lineRule="exact"/>
              <w:jc w:val="left"/>
              <w:rPr>
                <w:rFonts w:eastAsia="楷体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10.学习评价设计</w:t>
            </w:r>
            <w:r>
              <w:rPr>
                <w:rFonts w:eastAsia="楷体"/>
                <w:szCs w:val="24"/>
              </w:rPr>
              <w:t>（</w:t>
            </w:r>
            <w:r>
              <w:rPr>
                <w:rFonts w:hint="eastAsia" w:eastAsia="楷体"/>
                <w:szCs w:val="24"/>
              </w:rPr>
              <w:t>从知识获得、能力提升、学习态度、学习方法、价值观念培育等方面设计过程性评价的内容、方式与工具等；过程性评价要适量、适度，通过</w:t>
            </w:r>
            <w:r>
              <w:rPr>
                <w:rFonts w:hint="eastAsia" w:eastAsia="楷体"/>
                <w:szCs w:val="24"/>
                <w:lang w:eastAsia="zh-Hans"/>
              </w:rPr>
              <w:t>对每一名</w:t>
            </w:r>
            <w:r>
              <w:rPr>
                <w:rFonts w:hint="eastAsia" w:eastAsia="楷体"/>
                <w:szCs w:val="24"/>
              </w:rPr>
              <w:t>学生的行为表现判断学习目标的达成度</w:t>
            </w:r>
            <w:r>
              <w:rPr>
                <w:rFonts w:eastAsia="楷体"/>
                <w:szCs w:val="24"/>
              </w:rPr>
              <w:t>）</w:t>
            </w:r>
          </w:p>
          <w:p w14:paraId="166081BF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14:paraId="471F37B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04" w:hRule="atLeast"/>
          <w:jc w:val="center"/>
        </w:trPr>
        <w:tc>
          <w:tcPr>
            <w:tcW w:w="9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  <w:vAlign w:val="center"/>
          </w:tcPr>
          <w:p w14:paraId="662E9FD1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  <w:r>
              <w:rPr>
                <w:b/>
                <w:sz w:val="24"/>
                <w:szCs w:val="24"/>
              </w:rPr>
              <w:t>1</w:t>
            </w:r>
            <w:r>
              <w:rPr>
                <w:rFonts w:hint="eastAsia"/>
                <w:b/>
                <w:sz w:val="24"/>
                <w:szCs w:val="24"/>
              </w:rPr>
              <w:t>1.教学反思与改进</w:t>
            </w:r>
            <w:r>
              <w:rPr>
                <w:rFonts w:hint="eastAsia" w:eastAsia="楷体"/>
                <w:szCs w:val="24"/>
              </w:rPr>
              <w:t>（教与学的经验性总结，基于学情分析和目标达成度进行对比反思，教学自我评估与改进</w:t>
            </w:r>
            <w:r>
              <w:rPr>
                <w:rFonts w:hint="eastAsia" w:eastAsia="楷体"/>
                <w:szCs w:val="24"/>
                <w:lang w:eastAsia="zh-Hans"/>
              </w:rPr>
              <w:t>思路</w:t>
            </w:r>
            <w:r>
              <w:rPr>
                <w:rFonts w:hint="eastAsia" w:eastAsia="楷体"/>
                <w:szCs w:val="24"/>
              </w:rPr>
              <w:t>）</w:t>
            </w:r>
          </w:p>
          <w:p w14:paraId="62A15300">
            <w:pPr>
              <w:spacing w:line="320" w:lineRule="exact"/>
              <w:jc w:val="left"/>
              <w:rPr>
                <w:b/>
                <w:sz w:val="24"/>
                <w:szCs w:val="24"/>
              </w:rPr>
            </w:pPr>
          </w:p>
        </w:tc>
      </w:tr>
      <w:tr w14:paraId="044E6729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81" w:hRule="atLeast"/>
          <w:jc w:val="center"/>
        </w:trPr>
        <w:tc>
          <w:tcPr>
            <w:tcW w:w="9536" w:type="dxa"/>
            <w:gridSpan w:val="6"/>
            <w:tcBorders>
              <w:top w:val="single" w:color="auto" w:sz="4" w:space="0"/>
              <w:left w:val="single" w:color="auto" w:sz="4" w:space="0"/>
              <w:bottom w:val="single" w:color="auto" w:sz="4" w:space="0"/>
              <w:right w:val="single" w:color="auto" w:sz="4" w:space="0"/>
            </w:tcBorders>
          </w:tcPr>
          <w:p w14:paraId="5A9C22B3">
            <w:pPr>
              <w:numPr>
                <w:ilvl w:val="0"/>
                <w:numId w:val="2"/>
              </w:numPr>
              <w:spacing w:line="320" w:lineRule="exact"/>
              <w:rPr>
                <w:b/>
                <w:sz w:val="24"/>
                <w:szCs w:val="24"/>
              </w:rPr>
            </w:pPr>
            <w:r>
              <w:rPr>
                <w:rFonts w:hint="eastAsia"/>
                <w:b/>
                <w:sz w:val="24"/>
                <w:szCs w:val="24"/>
              </w:rPr>
              <w:t>其他</w:t>
            </w:r>
          </w:p>
          <w:p w14:paraId="6DEB2199">
            <w:pPr>
              <w:spacing w:line="320" w:lineRule="exact"/>
              <w:rPr>
                <w:b/>
                <w:sz w:val="24"/>
                <w:szCs w:val="24"/>
              </w:rPr>
            </w:pPr>
          </w:p>
        </w:tc>
      </w:tr>
    </w:tbl>
    <w:p w14:paraId="777A2532">
      <w:pPr>
        <w:pStyle w:val="6"/>
        <w:rPr>
          <w:rFonts w:cs="宋体"/>
          <w:sz w:val="20"/>
          <w:szCs w:val="20"/>
        </w:rPr>
        <w:sectPr>
          <w:footerReference r:id="rId3" w:type="default"/>
          <w:pgSz w:w="11906" w:h="16838"/>
          <w:pgMar w:top="2098" w:right="1800" w:bottom="1984" w:left="1800" w:header="851" w:footer="1531" w:gutter="0"/>
          <w:pgNumType w:start="1"/>
          <w:cols w:space="425" w:num="1"/>
          <w:docGrid w:type="lines" w:linePitch="312" w:charSpace="0"/>
        </w:sectPr>
      </w:pPr>
      <w:r>
        <w:rPr>
          <w:rFonts w:hint="eastAsia" w:eastAsia="仿宋" w:cs="宋体"/>
          <w:sz w:val="21"/>
          <w:szCs w:val="21"/>
        </w:rPr>
        <w:t>注：孤独症学校、特教班教师可根据此模板结合实际教学、教育训练情况加以调整。</w:t>
      </w:r>
    </w:p>
    <w:p w14:paraId="06A1349B">
      <w:pPr>
        <w:adjustRightInd w:val="0"/>
        <w:snapToGrid w:val="0"/>
        <w:spacing w:line="480" w:lineRule="exact"/>
        <w:jc w:val="left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eastAsia="黑体" w:cs="黑体"/>
          <w:sz w:val="32"/>
          <w:szCs w:val="32"/>
        </w:rPr>
        <w:t>2</w:t>
      </w:r>
    </w:p>
    <w:p w14:paraId="4AF92A0E">
      <w:pPr>
        <w:adjustRightInd w:val="0"/>
        <w:snapToGrid w:val="0"/>
        <w:spacing w:line="480" w:lineRule="exact"/>
        <w:jc w:val="left"/>
        <w:rPr>
          <w:rFonts w:eastAsia="黑体" w:cs="黑体"/>
          <w:sz w:val="32"/>
          <w:szCs w:val="32"/>
        </w:rPr>
      </w:pPr>
    </w:p>
    <w:p w14:paraId="18734CB4">
      <w:pPr>
        <w:adjustRightInd w:val="0"/>
        <w:snapToGrid w:val="0"/>
        <w:spacing w:line="480" w:lineRule="exact"/>
        <w:jc w:val="center"/>
        <w:rPr>
          <w:rFonts w:eastAsia="方正小标宋简体" w:cs="方正小标宋简体"/>
          <w:sz w:val="44"/>
          <w:szCs w:val="44"/>
        </w:rPr>
      </w:pPr>
      <w:r>
        <w:rPr>
          <w:rFonts w:hint="eastAsia" w:eastAsia="方正小标宋简体" w:cs="方正小标宋简体"/>
          <w:sz w:val="44"/>
          <w:szCs w:val="44"/>
        </w:rPr>
        <w:t>案例材料相关技术标准</w:t>
      </w:r>
    </w:p>
    <w:p w14:paraId="547C28E1">
      <w:pPr>
        <w:adjustRightInd w:val="0"/>
        <w:snapToGrid w:val="0"/>
        <w:spacing w:line="480" w:lineRule="exact"/>
        <w:ind w:firstLine="640" w:firstLineChars="200"/>
        <w:rPr>
          <w:rFonts w:eastAsia="仿宋_GB2312"/>
          <w:sz w:val="32"/>
          <w:szCs w:val="32"/>
          <w:lang w:eastAsia="zh-Hans" w:bidi="ar"/>
        </w:rPr>
      </w:pPr>
    </w:p>
    <w:p w14:paraId="4640DB70">
      <w:pPr>
        <w:pStyle w:val="26"/>
        <w:spacing w:line="560" w:lineRule="exact"/>
        <w:ind w:firstLine="640"/>
        <w:rPr>
          <w:rFonts w:eastAsia="黑体"/>
          <w:sz w:val="32"/>
          <w:szCs w:val="32"/>
          <w:lang w:bidi="ar"/>
        </w:rPr>
      </w:pPr>
      <w:r>
        <w:rPr>
          <w:rFonts w:hint="eastAsia" w:eastAsia="黑体"/>
          <w:sz w:val="32"/>
          <w:szCs w:val="32"/>
          <w:lang w:bidi="ar"/>
        </w:rPr>
        <w:t>一、规范要求</w:t>
      </w:r>
    </w:p>
    <w:p w14:paraId="3E40812A">
      <w:pPr>
        <w:pStyle w:val="26"/>
        <w:spacing w:line="560" w:lineRule="exact"/>
        <w:ind w:firstLine="64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案例材料均需符合《教育部办公厅关于印发〈国家智慧教育平台数字教育资源内容审核规范〉的通知》（教科信厅函〔2024〕1号）中的相关要求。</w:t>
      </w:r>
    </w:p>
    <w:p w14:paraId="68C9921A">
      <w:pPr>
        <w:spacing w:line="560" w:lineRule="exact"/>
        <w:ind w:firstLine="640" w:firstLineChars="200"/>
        <w:rPr>
          <w:rFonts w:eastAsia="仿宋_GB2312"/>
          <w:sz w:val="32"/>
          <w:szCs w:val="32"/>
          <w:lang w:eastAsia="zh-Hans" w:bidi="ar"/>
        </w:rPr>
      </w:pPr>
      <w:r>
        <w:rPr>
          <w:rFonts w:hint="eastAsia" w:eastAsia="黑体"/>
          <w:sz w:val="32"/>
          <w:szCs w:val="32"/>
          <w:lang w:bidi="ar"/>
        </w:rPr>
        <w:t>二、视频要求</w:t>
      </w:r>
    </w:p>
    <w:p w14:paraId="62D00FD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1.教学实录录制环境安静无噪音，光照充足均匀，教师应出镜录制，语言规范。若有协同教学，视频中要体现协同教学的相关内容。教学案例中涉及人物访谈要注明发言人员身份。视频材料要尊重师生权益，注重保护学生隐私，不拍摄残疾学生正脸；拍摄背景不泄露学生家庭隐私等。</w:t>
      </w:r>
    </w:p>
    <w:p w14:paraId="6035D05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2.成片视频格式为高清格式，画面清晰，无明显抖动。视频格式为H.264/AVC编码，MP4格式，画面比例为16：9，拍摄分辨率1920×1080，帧率25帧/秒，彩色视频素材每帧均为真彩色，动态码流的码率不低于8Mbps。</w:t>
      </w:r>
    </w:p>
    <w:p w14:paraId="34A9FF80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3.音频压缩采用AAC（MPEG-4 Part 3）格式，采样率48KHz，码率128Kbps。全片音频左右声道记录，电平指标：-12db至-8db，音频信噪比不低于48dB。声音清晰，无明显杂音；声量适宜，无忽大忽小。</w:t>
      </w:r>
    </w:p>
    <w:p w14:paraId="15C8C90E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4.采用PPT内容与主讲人镜头分开输出的形式，避免直接拍摄屏幕展示PPT内容。可以分屏展示PPT内容和主讲，也可以两个信号切换输出，但要注意PPT内容与主讲人特写镜头切换合理，主讲人讲述到PPT展示的内容时要及时切换到相应PPT页面。</w:t>
      </w:r>
    </w:p>
    <w:p w14:paraId="5BD3ECF7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hint="eastAsia" w:eastAsia="仿宋_GB2312"/>
          <w:sz w:val="32"/>
          <w:szCs w:val="32"/>
        </w:rPr>
        <w:t>5.视频应符合知识产权，元数据标注，广告、隐私、地图等规范性要求，避免出现商品广告、企业商标、软件标识等，如授课使用笔记本的商标、图片的水印、PPT角落的图标与二维码等。</w:t>
      </w:r>
    </w:p>
    <w:p w14:paraId="386F53B5">
      <w:pPr>
        <w:spacing w:line="560" w:lineRule="exact"/>
        <w:ind w:firstLine="640" w:firstLineChars="200"/>
        <w:rPr>
          <w:rFonts w:eastAsia="仿宋_GB2312"/>
          <w:sz w:val="32"/>
          <w:szCs w:val="32"/>
          <w:lang w:eastAsia="zh-Hans" w:bidi="ar"/>
        </w:rPr>
      </w:pPr>
      <w:r>
        <w:rPr>
          <w:rFonts w:hint="eastAsia" w:eastAsia="仿宋_GB2312"/>
          <w:sz w:val="32"/>
          <w:szCs w:val="32"/>
        </w:rPr>
        <w:t>6.视频应有片头，时长不超过5秒，</w:t>
      </w:r>
      <w:r>
        <w:rPr>
          <w:rFonts w:eastAsia="仿宋_GB2312"/>
          <w:sz w:val="32"/>
          <w:szCs w:val="32"/>
        </w:rPr>
        <w:t>内容包括</w:t>
      </w:r>
      <w:r>
        <w:rPr>
          <w:rFonts w:hint="eastAsia" w:eastAsia="仿宋_GB2312"/>
          <w:sz w:val="32"/>
          <w:szCs w:val="32"/>
        </w:rPr>
        <w:t>课题或案例名称</w:t>
      </w:r>
      <w:r>
        <w:rPr>
          <w:rFonts w:eastAsia="仿宋_GB2312"/>
          <w:sz w:val="32"/>
          <w:szCs w:val="32"/>
        </w:rPr>
        <w:t>、</w:t>
      </w:r>
      <w:r>
        <w:rPr>
          <w:rFonts w:hint="eastAsia" w:eastAsia="仿宋_GB2312"/>
          <w:sz w:val="32"/>
          <w:szCs w:val="32"/>
        </w:rPr>
        <w:t>教师</w:t>
      </w:r>
      <w:r>
        <w:rPr>
          <w:rFonts w:eastAsia="仿宋_GB2312"/>
          <w:sz w:val="32"/>
          <w:szCs w:val="32"/>
        </w:rPr>
        <w:t>姓名</w:t>
      </w:r>
      <w:r>
        <w:rPr>
          <w:rFonts w:hint="eastAsia" w:eastAsia="仿宋_GB2312"/>
          <w:sz w:val="32"/>
          <w:szCs w:val="32"/>
        </w:rPr>
        <w:t>及单位名称</w:t>
      </w:r>
      <w:r>
        <w:rPr>
          <w:rFonts w:eastAsia="仿宋_GB2312"/>
          <w:sz w:val="32"/>
          <w:szCs w:val="32"/>
        </w:rPr>
        <w:t>。</w:t>
      </w:r>
      <w:r>
        <w:rPr>
          <w:rFonts w:hint="eastAsia" w:eastAsia="仿宋_GB2312"/>
          <w:sz w:val="32"/>
          <w:szCs w:val="32"/>
        </w:rPr>
        <w:t>视频文件名称与视频片头所示名称相同。视频后期剪辑无问题，没有将主讲人卡壳、重复相同内容、休息等错误画面剪辑进视频。</w:t>
      </w:r>
    </w:p>
    <w:p w14:paraId="11A24A20">
      <w:pPr>
        <w:spacing w:line="560" w:lineRule="exact"/>
        <w:ind w:firstLine="640" w:firstLineChars="200"/>
        <w:rPr>
          <w:rFonts w:eastAsia="黑体"/>
          <w:sz w:val="32"/>
          <w:szCs w:val="32"/>
          <w:lang w:bidi="ar"/>
        </w:rPr>
      </w:pPr>
      <w:r>
        <w:rPr>
          <w:rFonts w:hint="eastAsia" w:eastAsia="黑体"/>
          <w:sz w:val="32"/>
          <w:szCs w:val="32"/>
          <w:lang w:bidi="ar"/>
        </w:rPr>
        <w:t>三、文本要求</w:t>
      </w:r>
    </w:p>
    <w:p w14:paraId="114869FF">
      <w:pPr>
        <w:spacing w:line="560" w:lineRule="exact"/>
        <w:ind w:firstLine="640" w:firstLineChars="200"/>
        <w:rPr>
          <w:rFonts w:eastAsia="仿宋_GB2312"/>
          <w:sz w:val="32"/>
          <w:szCs w:val="32"/>
        </w:rPr>
      </w:pPr>
      <w:r>
        <w:rPr>
          <w:rFonts w:eastAsia="仿宋_GB2312"/>
          <w:sz w:val="32"/>
          <w:szCs w:val="32"/>
        </w:rPr>
        <w:t>文本格式统一为Word格式，</w:t>
      </w:r>
      <w:r>
        <w:rPr>
          <w:rFonts w:hint="eastAsia" w:eastAsia="仿宋_GB2312"/>
          <w:sz w:val="32"/>
          <w:szCs w:val="32"/>
        </w:rPr>
        <w:t>不加封面，</w:t>
      </w:r>
      <w:r>
        <w:rPr>
          <w:rFonts w:eastAsia="仿宋_GB2312"/>
          <w:sz w:val="32"/>
          <w:szCs w:val="32"/>
        </w:rPr>
        <w:t>文本数据量小于50M。</w:t>
      </w:r>
      <w:r>
        <w:rPr>
          <w:rFonts w:hint="eastAsia" w:eastAsia="仿宋_GB2312"/>
          <w:sz w:val="32"/>
          <w:szCs w:val="32"/>
          <w:lang w:eastAsia="zh-Hans" w:bidi="ar"/>
        </w:rPr>
        <w:t>融合教育典型</w:t>
      </w:r>
      <w:r>
        <w:rPr>
          <w:rFonts w:hint="eastAsia" w:eastAsia="仿宋_GB2312"/>
          <w:sz w:val="32"/>
          <w:szCs w:val="32"/>
          <w:lang w:bidi="ar"/>
        </w:rPr>
        <w:t>案例</w:t>
      </w:r>
      <w:r>
        <w:rPr>
          <w:rFonts w:hint="eastAsia" w:eastAsia="仿宋_GB2312"/>
          <w:sz w:val="32"/>
          <w:szCs w:val="32"/>
        </w:rPr>
        <w:t>格式要求：标题，二号黑体；正文，三号仿宋_GB2312；正文一级标题，三号黑体；正文二级标题，三号楷体_GB2312；行间距，固定值30磅；文后写明负责人（不超过3人）姓名、单位、职务职称、联系方式。</w:t>
      </w:r>
    </w:p>
    <w:p w14:paraId="4A7EC6E1">
      <w:pPr>
        <w:spacing w:line="560" w:lineRule="exact"/>
        <w:ind w:firstLine="640" w:firstLineChars="200"/>
        <w:rPr>
          <w:rFonts w:eastAsia="仿宋_GB2312"/>
        </w:rPr>
      </w:pPr>
      <w:r>
        <w:rPr>
          <w:rFonts w:hint="eastAsia" w:eastAsia="仿宋_GB2312"/>
          <w:sz w:val="32"/>
          <w:szCs w:val="32"/>
        </w:rPr>
        <w:t>文档命名：特殊教育教师教学设计文档命名为“</w:t>
      </w:r>
      <w:r>
        <w:rPr>
          <w:rFonts w:hint="eastAsia" w:eastAsia="仿宋_GB2312"/>
          <w:sz w:val="32"/>
          <w:szCs w:val="32"/>
          <w:lang w:eastAsia="zh-CN"/>
        </w:rPr>
        <w:t>市县</w:t>
      </w:r>
      <w:r>
        <w:rPr>
          <w:rFonts w:hint="eastAsia" w:eastAsia="仿宋_GB2312"/>
          <w:sz w:val="32"/>
          <w:szCs w:val="32"/>
        </w:rPr>
        <w:t>+姓名+《课名称》类别（盲/聋/培智/其他）”；</w:t>
      </w:r>
      <w:r>
        <w:rPr>
          <w:rFonts w:hint="eastAsia" w:eastAsia="仿宋_GB2312"/>
          <w:sz w:val="32"/>
          <w:szCs w:val="32"/>
          <w:lang w:eastAsia="zh-Hans" w:bidi="ar"/>
        </w:rPr>
        <w:t>融合教育典型</w:t>
      </w:r>
      <w:r>
        <w:rPr>
          <w:rFonts w:hint="eastAsia" w:eastAsia="仿宋_GB2312"/>
          <w:sz w:val="32"/>
          <w:szCs w:val="32"/>
          <w:lang w:bidi="ar"/>
        </w:rPr>
        <w:t>案例</w:t>
      </w:r>
      <w:r>
        <w:rPr>
          <w:rFonts w:hint="eastAsia" w:eastAsia="仿宋_GB2312"/>
          <w:sz w:val="32"/>
          <w:szCs w:val="32"/>
        </w:rPr>
        <w:t>文档命名为“</w:t>
      </w:r>
      <w:r>
        <w:rPr>
          <w:rFonts w:hint="eastAsia" w:eastAsia="仿宋_GB2312"/>
          <w:sz w:val="32"/>
          <w:szCs w:val="32"/>
          <w:lang w:eastAsia="zh-CN"/>
        </w:rPr>
        <w:t>市县</w:t>
      </w:r>
      <w:r>
        <w:rPr>
          <w:rFonts w:hint="eastAsia" w:eastAsia="仿宋_GB2312"/>
          <w:sz w:val="32"/>
          <w:szCs w:val="32"/>
        </w:rPr>
        <w:t>+姓名+案例名称”。</w:t>
      </w:r>
    </w:p>
    <w:p w14:paraId="3D323B36">
      <w:pPr>
        <w:spacing w:line="600" w:lineRule="exact"/>
        <w:ind w:firstLine="640" w:firstLineChars="200"/>
        <w:jc w:val="left"/>
        <w:rPr>
          <w:rFonts w:eastAsia="仿宋_GB2312"/>
          <w:sz w:val="32"/>
          <w:szCs w:val="32"/>
        </w:rPr>
        <w:sectPr>
          <w:pgSz w:w="11906" w:h="16838"/>
          <w:pgMar w:top="2098" w:right="1800" w:bottom="1984" w:left="1800" w:header="851" w:footer="1531" w:gutter="0"/>
          <w:cols w:space="425" w:num="1"/>
          <w:docGrid w:type="lines" w:linePitch="312" w:charSpace="0"/>
        </w:sectPr>
      </w:pPr>
    </w:p>
    <w:p w14:paraId="2B4B75E0">
      <w:pPr>
        <w:adjustRightInd w:val="0"/>
        <w:snapToGrid w:val="0"/>
        <w:spacing w:line="480" w:lineRule="exact"/>
        <w:ind w:left="4800" w:hanging="4800" w:hangingChars="1500"/>
        <w:jc w:val="left"/>
        <w:rPr>
          <w:rFonts w:eastAsia="黑体" w:cs="黑体"/>
          <w:sz w:val="32"/>
          <w:szCs w:val="32"/>
        </w:rPr>
      </w:pPr>
      <w:r>
        <w:rPr>
          <w:rFonts w:hint="eastAsia" w:eastAsia="黑体" w:cs="黑体"/>
          <w:sz w:val="32"/>
          <w:szCs w:val="32"/>
        </w:rPr>
        <w:t>附件</w:t>
      </w:r>
      <w:r>
        <w:rPr>
          <w:rFonts w:hint="default" w:eastAsia="黑体" w:cs="黑体"/>
          <w:sz w:val="32"/>
          <w:szCs w:val="32"/>
          <w:lang w:val="en"/>
        </w:rPr>
        <w:t>3</w:t>
      </w:r>
    </w:p>
    <w:p w14:paraId="66BE91CA">
      <w:pPr>
        <w:adjustRightInd w:val="0"/>
        <w:snapToGrid w:val="0"/>
        <w:spacing w:line="480" w:lineRule="exact"/>
        <w:ind w:left="4800" w:hanging="4800" w:hangingChars="1500"/>
        <w:jc w:val="left"/>
        <w:rPr>
          <w:rFonts w:eastAsia="黑体" w:cs="黑体"/>
          <w:sz w:val="32"/>
          <w:szCs w:val="32"/>
        </w:rPr>
      </w:pPr>
    </w:p>
    <w:p w14:paraId="54D94A4C">
      <w:pPr>
        <w:adjustRightInd w:val="0"/>
        <w:snapToGrid w:val="0"/>
        <w:spacing w:line="480" w:lineRule="exact"/>
        <w:jc w:val="center"/>
        <w:rPr>
          <w:rFonts w:eastAsia="方正小标宋简体" w:cs="方正小标宋简体"/>
          <w:sz w:val="44"/>
          <w:szCs w:val="44"/>
          <w:lang w:eastAsia="zh-Hans"/>
        </w:rPr>
      </w:pPr>
      <w:r>
        <w:rPr>
          <w:rFonts w:hint="eastAsia" w:eastAsia="方正小标宋简体" w:cs="方正小标宋简体"/>
          <w:sz w:val="44"/>
          <w:szCs w:val="44"/>
          <w:lang w:eastAsia="zh-Hans"/>
        </w:rPr>
        <w:t>特殊教育教师教学基本功</w:t>
      </w:r>
      <w:r>
        <w:rPr>
          <w:rFonts w:hint="eastAsia" w:eastAsia="方正小标宋简体" w:cs="方正小标宋简体"/>
          <w:sz w:val="44"/>
          <w:szCs w:val="44"/>
        </w:rPr>
        <w:t>案例</w:t>
      </w:r>
      <w:r>
        <w:rPr>
          <w:rFonts w:hint="eastAsia" w:eastAsia="方正小标宋简体" w:cs="方正小标宋简体"/>
          <w:sz w:val="44"/>
          <w:szCs w:val="44"/>
          <w:lang w:eastAsia="zh-Hans"/>
        </w:rPr>
        <w:t>信息汇总表</w:t>
      </w:r>
    </w:p>
    <w:p w14:paraId="72CCDB4A">
      <w:pPr>
        <w:adjustRightInd w:val="0"/>
        <w:snapToGrid w:val="0"/>
        <w:spacing w:before="312" w:beforeLines="100" w:after="156" w:afterLines="50" w:line="600" w:lineRule="exact"/>
        <w:rPr>
          <w:rFonts w:eastAsia="仿宋_GB2312" w:cs="仿宋_GB2312"/>
          <w:color w:val="auto"/>
          <w:kern w:val="0"/>
          <w:sz w:val="32"/>
          <w:szCs w:val="32"/>
        </w:rPr>
      </w:pPr>
      <w:r>
        <w:rPr>
          <w:rFonts w:hint="eastAsia" w:cs="宋体"/>
          <w:b/>
          <w:bCs/>
          <w:kern w:val="0"/>
          <w:sz w:val="28"/>
          <w:szCs w:val="28"/>
        </w:rPr>
        <w:t xml:space="preserve">填报单位：                 </w:t>
      </w:r>
      <w:r>
        <w:rPr>
          <w:rFonts w:cs="宋体"/>
          <w:b/>
          <w:bCs/>
          <w:color w:val="auto"/>
          <w:kern w:val="0"/>
          <w:sz w:val="28"/>
          <w:szCs w:val="28"/>
        </w:rPr>
        <w:t>（加盖</w:t>
      </w:r>
      <w:r>
        <w:rPr>
          <w:rFonts w:hint="eastAsia" w:cs="宋体"/>
          <w:b/>
          <w:bCs/>
          <w:color w:val="auto"/>
          <w:kern w:val="0"/>
          <w:sz w:val="28"/>
          <w:szCs w:val="28"/>
          <w:lang w:eastAsia="zh-CN"/>
        </w:rPr>
        <w:t>单位</w:t>
      </w:r>
      <w:r>
        <w:rPr>
          <w:rFonts w:cs="宋体"/>
          <w:b/>
          <w:bCs/>
          <w:color w:val="auto"/>
          <w:kern w:val="0"/>
          <w:sz w:val="28"/>
          <w:szCs w:val="28"/>
        </w:rPr>
        <w:t>公章）</w:t>
      </w:r>
    </w:p>
    <w:tbl>
      <w:tblPr>
        <w:tblStyle w:val="11"/>
        <w:tblW w:w="14163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1035"/>
        <w:gridCol w:w="1976"/>
        <w:gridCol w:w="1973"/>
        <w:gridCol w:w="1701"/>
        <w:gridCol w:w="1701"/>
        <w:gridCol w:w="1701"/>
        <w:gridCol w:w="4076"/>
      </w:tblGrid>
      <w:tr w14:paraId="23DBCF1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085" w:hRule="atLeast"/>
          <w:jc w:val="center"/>
        </w:trPr>
        <w:tc>
          <w:tcPr>
            <w:tcW w:w="1035" w:type="dxa"/>
            <w:vAlign w:val="center"/>
          </w:tcPr>
          <w:p w14:paraId="6E7DA885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1976" w:type="dxa"/>
            <w:vAlign w:val="center"/>
          </w:tcPr>
          <w:p w14:paraId="7CA72D7F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教师</w:t>
            </w:r>
            <w:r>
              <w:rPr>
                <w:rFonts w:cs="宋体"/>
                <w:b/>
                <w:bCs/>
                <w:kern w:val="0"/>
                <w:sz w:val="28"/>
                <w:szCs w:val="28"/>
              </w:rPr>
              <w:t>姓名</w:t>
            </w:r>
          </w:p>
        </w:tc>
        <w:tc>
          <w:tcPr>
            <w:tcW w:w="1973" w:type="dxa"/>
            <w:vAlign w:val="center"/>
          </w:tcPr>
          <w:p w14:paraId="03DF8264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所在单位</w:t>
            </w:r>
          </w:p>
        </w:tc>
        <w:tc>
          <w:tcPr>
            <w:tcW w:w="1701" w:type="dxa"/>
            <w:vAlign w:val="center"/>
          </w:tcPr>
          <w:p w14:paraId="158DDBAE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从事特殊</w:t>
            </w:r>
          </w:p>
          <w:p w14:paraId="27B9C400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教育年限</w:t>
            </w:r>
          </w:p>
        </w:tc>
        <w:tc>
          <w:tcPr>
            <w:tcW w:w="1701" w:type="dxa"/>
            <w:vAlign w:val="center"/>
          </w:tcPr>
          <w:p w14:paraId="4B24CAEC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教师</w:t>
            </w:r>
          </w:p>
          <w:p w14:paraId="227B04C3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岗位类型</w:t>
            </w:r>
          </w:p>
        </w:tc>
        <w:tc>
          <w:tcPr>
            <w:tcW w:w="1701" w:type="dxa"/>
            <w:vAlign w:val="center"/>
          </w:tcPr>
          <w:p w14:paraId="56080ED2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所教学科</w:t>
            </w:r>
          </w:p>
        </w:tc>
        <w:tc>
          <w:tcPr>
            <w:tcW w:w="4076" w:type="dxa"/>
            <w:vAlign w:val="center"/>
          </w:tcPr>
          <w:p w14:paraId="27E17F88">
            <w:pPr>
              <w:adjustRightInd w:val="0"/>
              <w:snapToGrid w:val="0"/>
              <w:spacing w:line="36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课题名称</w:t>
            </w:r>
          </w:p>
        </w:tc>
      </w:tr>
      <w:tr w14:paraId="3699951C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35" w:type="dxa"/>
          </w:tcPr>
          <w:p w14:paraId="0BCC75BB">
            <w:pPr>
              <w:adjustRightInd w:val="0"/>
              <w:snapToGrid w:val="0"/>
              <w:spacing w:line="6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1976" w:type="dxa"/>
          </w:tcPr>
          <w:p w14:paraId="6831691E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973" w:type="dxa"/>
          </w:tcPr>
          <w:p w14:paraId="64362063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8CC116E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8C89D1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30AAD1D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076" w:type="dxa"/>
          </w:tcPr>
          <w:p w14:paraId="18F450C5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</w:tr>
      <w:tr w14:paraId="798428F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35" w:type="dxa"/>
          </w:tcPr>
          <w:p w14:paraId="3E0834A9">
            <w:pPr>
              <w:adjustRightInd w:val="0"/>
              <w:snapToGrid w:val="0"/>
              <w:spacing w:line="6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1976" w:type="dxa"/>
          </w:tcPr>
          <w:p w14:paraId="512E2AFE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973" w:type="dxa"/>
          </w:tcPr>
          <w:p w14:paraId="0A36D0CB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64A761F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B06022F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AB0FFA1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076" w:type="dxa"/>
          </w:tcPr>
          <w:p w14:paraId="59A27A66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</w:tr>
      <w:tr w14:paraId="682DB98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35" w:type="dxa"/>
          </w:tcPr>
          <w:p w14:paraId="1AE704BC">
            <w:pPr>
              <w:adjustRightInd w:val="0"/>
              <w:snapToGrid w:val="0"/>
              <w:spacing w:line="6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eastAsia="仿宋" w:cs="仿宋"/>
                <w:kern w:val="0"/>
                <w:sz w:val="24"/>
                <w:szCs w:val="24"/>
              </w:rPr>
              <w:t>3</w:t>
            </w:r>
          </w:p>
        </w:tc>
        <w:tc>
          <w:tcPr>
            <w:tcW w:w="1976" w:type="dxa"/>
          </w:tcPr>
          <w:p w14:paraId="30A90568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973" w:type="dxa"/>
          </w:tcPr>
          <w:p w14:paraId="27287087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3A334E78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936B042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203404EF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076" w:type="dxa"/>
          </w:tcPr>
          <w:p w14:paraId="23940714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</w:tr>
      <w:tr w14:paraId="7238D9D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1035" w:type="dxa"/>
          </w:tcPr>
          <w:p w14:paraId="7A3D3BD9">
            <w:pPr>
              <w:adjustRightInd w:val="0"/>
              <w:snapToGrid w:val="0"/>
              <w:spacing w:line="6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hint="eastAsia" w:eastAsia="仿宋" w:cs="仿宋"/>
                <w:kern w:val="0"/>
                <w:sz w:val="24"/>
                <w:szCs w:val="24"/>
              </w:rPr>
              <w:t>……</w:t>
            </w:r>
          </w:p>
        </w:tc>
        <w:tc>
          <w:tcPr>
            <w:tcW w:w="1976" w:type="dxa"/>
          </w:tcPr>
          <w:p w14:paraId="2E3610AC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973" w:type="dxa"/>
          </w:tcPr>
          <w:p w14:paraId="1FBD539A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605D1181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07249C56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701" w:type="dxa"/>
          </w:tcPr>
          <w:p w14:paraId="1635C648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4076" w:type="dxa"/>
          </w:tcPr>
          <w:p w14:paraId="072E1C18">
            <w:pPr>
              <w:adjustRightInd w:val="0"/>
              <w:snapToGrid w:val="0"/>
              <w:spacing w:line="6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</w:tr>
    </w:tbl>
    <w:p w14:paraId="5E023DBB">
      <w:pPr>
        <w:rPr>
          <w:rFonts w:cs="宋体"/>
          <w:color w:val="FF0000"/>
          <w:kern w:val="0"/>
          <w:sz w:val="20"/>
          <w:szCs w:val="20"/>
        </w:rPr>
      </w:pPr>
      <w:r>
        <w:rPr>
          <w:rFonts w:hint="eastAsia" w:cs="宋体"/>
          <w:color w:val="FF0000"/>
          <w:kern w:val="0"/>
          <w:sz w:val="20"/>
          <w:szCs w:val="20"/>
        </w:rPr>
        <w:t>注：1.请</w:t>
      </w:r>
      <w:r>
        <w:rPr>
          <w:rFonts w:hint="eastAsia" w:cs="宋体"/>
          <w:color w:val="FF0000"/>
          <w:kern w:val="0"/>
          <w:sz w:val="20"/>
          <w:szCs w:val="20"/>
          <w:lang w:eastAsia="zh-CN"/>
        </w:rPr>
        <w:t>市特殊教育学校</w:t>
      </w:r>
      <w:r>
        <w:rPr>
          <w:rFonts w:hint="eastAsia" w:cs="宋体"/>
          <w:color w:val="FF0000"/>
          <w:kern w:val="0"/>
          <w:sz w:val="20"/>
          <w:szCs w:val="20"/>
        </w:rPr>
        <w:t>填写此汇总表。</w:t>
      </w:r>
    </w:p>
    <w:p w14:paraId="44B16E58">
      <w:pPr>
        <w:ind w:firstLine="400" w:firstLineChars="200"/>
        <w:rPr>
          <w:rFonts w:cs="宋体"/>
          <w:color w:val="FF0000"/>
          <w:kern w:val="0"/>
          <w:sz w:val="20"/>
          <w:szCs w:val="20"/>
        </w:rPr>
      </w:pPr>
      <w:r>
        <w:rPr>
          <w:rFonts w:hint="eastAsia" w:cs="宋体"/>
          <w:color w:val="FF0000"/>
          <w:kern w:val="0"/>
          <w:sz w:val="20"/>
          <w:szCs w:val="20"/>
        </w:rPr>
        <w:t>2.请于202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4</w:t>
      </w:r>
      <w:r>
        <w:rPr>
          <w:rFonts w:hint="eastAsia" w:cs="宋体"/>
          <w:color w:val="FF0000"/>
          <w:kern w:val="0"/>
          <w:sz w:val="20"/>
          <w:szCs w:val="20"/>
        </w:rPr>
        <w:t>年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12</w:t>
      </w:r>
      <w:r>
        <w:rPr>
          <w:rFonts w:hint="eastAsia" w:cs="宋体"/>
          <w:color w:val="FF0000"/>
          <w:kern w:val="0"/>
          <w:sz w:val="20"/>
          <w:szCs w:val="20"/>
        </w:rPr>
        <w:t>月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4</w:t>
      </w:r>
      <w:r>
        <w:rPr>
          <w:rFonts w:hint="eastAsia" w:cs="宋体"/>
          <w:color w:val="FF0000"/>
          <w:kern w:val="0"/>
          <w:sz w:val="20"/>
          <w:szCs w:val="20"/>
        </w:rPr>
        <w:t>日前将加盖公章的汇总表电子版发送至指定</w:t>
      </w:r>
      <w:r>
        <w:rPr>
          <w:rFonts w:hint="eastAsia" w:cs="宋体"/>
          <w:color w:val="FF0000"/>
          <w:kern w:val="0"/>
          <w:sz w:val="20"/>
          <w:szCs w:val="20"/>
          <w:lang w:eastAsia="zh-CN"/>
        </w:rPr>
        <w:t>电子</w:t>
      </w:r>
      <w:r>
        <w:rPr>
          <w:rFonts w:hint="eastAsia" w:cs="宋体"/>
          <w:color w:val="FF0000"/>
          <w:kern w:val="0"/>
          <w:sz w:val="20"/>
          <w:szCs w:val="20"/>
        </w:rPr>
        <w:t>邮箱</w:t>
      </w:r>
      <w:r>
        <w:rPr>
          <w:rFonts w:hint="eastAsia" w:cs="宋体"/>
          <w:color w:val="FF0000"/>
          <w:kern w:val="0"/>
          <w:sz w:val="20"/>
          <w:szCs w:val="20"/>
          <w:lang w:eastAsia="zh-CN"/>
        </w:rPr>
        <w:t>：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syjpyzy@163.com</w:t>
      </w:r>
      <w:r>
        <w:rPr>
          <w:rFonts w:hint="eastAsia" w:cs="宋体"/>
          <w:color w:val="FF0000"/>
          <w:kern w:val="0"/>
          <w:sz w:val="20"/>
          <w:szCs w:val="20"/>
        </w:rPr>
        <w:t>。</w:t>
      </w:r>
    </w:p>
    <w:p w14:paraId="676E23EA">
      <w:pPr>
        <w:rPr>
          <w:rFonts w:hint="eastAsia" w:cs="宋体"/>
          <w:kern w:val="0"/>
          <w:sz w:val="20"/>
          <w:szCs w:val="20"/>
        </w:rPr>
      </w:pPr>
    </w:p>
    <w:p w14:paraId="75E45248">
      <w:pPr>
        <w:adjustRightInd w:val="0"/>
        <w:snapToGrid w:val="0"/>
        <w:spacing w:line="400" w:lineRule="exact"/>
        <w:ind w:left="4800" w:hanging="4800" w:hangingChars="1500"/>
        <w:jc w:val="left"/>
        <w:rPr>
          <w:rFonts w:hint="eastAsia" w:eastAsia="黑体" w:cs="黑体"/>
          <w:sz w:val="32"/>
          <w:szCs w:val="32"/>
          <w:lang w:val="en-US" w:eastAsia="zh-CN"/>
          <w:rPrChange w:id="0" w:author="丽君" w:date="2024-11-07T17:53:30Z">
            <w:rPr>
              <w:rFonts w:hint="eastAsia" w:eastAsia="黑体" w:cs="黑体"/>
              <w:sz w:val="32"/>
              <w:szCs w:val="32"/>
              <w:lang w:val="en-US" w:eastAsia="zh-CN"/>
            </w:rPr>
          </w:rPrChange>
        </w:rPr>
      </w:pPr>
      <w:r>
        <w:rPr>
          <w:rFonts w:hint="eastAsia" w:eastAsia="黑体" w:cs="黑体"/>
          <w:sz w:val="32"/>
          <w:szCs w:val="32"/>
        </w:rPr>
        <w:t>附件</w:t>
      </w:r>
      <w:del w:id="1" w:author="丽君" w:date="2024-11-07T17:52:00Z">
        <w:r>
          <w:rPr>
            <w:rFonts w:hint="eastAsia" w:eastAsia="黑体" w:cs="黑体"/>
            <w:sz w:val="32"/>
            <w:szCs w:val="32"/>
            <w:lang w:val="en-US"/>
            <w:rPrChange w:id="2" w:author="丽君" w:date="2024-11-07T17:53:30Z">
              <w:rPr>
                <w:rFonts w:hint="default" w:eastAsia="黑体" w:cs="黑体"/>
                <w:sz w:val="32"/>
                <w:szCs w:val="32"/>
                <w:lang w:val="en-US"/>
              </w:rPr>
            </w:rPrChange>
          </w:rPr>
          <w:delText>5</w:delText>
        </w:r>
      </w:del>
      <w:ins w:id="4" w:author="丽君" w:date="2024-11-07T17:52:00Z">
        <w:r>
          <w:rPr>
            <w:rFonts w:hint="eastAsia" w:eastAsia="黑体" w:cs="黑体"/>
            <w:sz w:val="32"/>
            <w:szCs w:val="32"/>
            <w:lang w:val="en-US" w:eastAsia="zh-CN"/>
            <w:rPrChange w:id="5" w:author="丽君" w:date="2024-11-07T17:53:30Z">
              <w:rPr>
                <w:rFonts w:hint="eastAsia" w:eastAsia="黑体" w:cs="黑体"/>
                <w:sz w:val="32"/>
                <w:szCs w:val="32"/>
                <w:lang w:val="en-US" w:eastAsia="zh-CN"/>
              </w:rPr>
            </w:rPrChange>
          </w:rPr>
          <w:t>4</w:t>
        </w:r>
      </w:ins>
      <w:bookmarkStart w:id="0" w:name="_GoBack"/>
      <w:bookmarkEnd w:id="0"/>
    </w:p>
    <w:p w14:paraId="4428CC19">
      <w:pPr>
        <w:adjustRightInd w:val="0"/>
        <w:snapToGrid w:val="0"/>
        <w:spacing w:beforeLines="0" w:afterLines="0" w:line="600" w:lineRule="exact"/>
        <w:ind w:left="0" w:firstLine="0" w:firstLineChars="0"/>
        <w:jc w:val="left"/>
        <w:rPr>
          <w:rFonts w:eastAsia="黑体" w:cs="黑体"/>
          <w:sz w:val="32"/>
          <w:szCs w:val="32"/>
        </w:rPr>
      </w:pPr>
    </w:p>
    <w:p w14:paraId="498408BE">
      <w:pPr>
        <w:adjustRightInd w:val="0"/>
        <w:snapToGrid w:val="0"/>
        <w:spacing w:beforeLines="0" w:afterLines="0" w:line="600" w:lineRule="exact"/>
        <w:jc w:val="center"/>
        <w:rPr>
          <w:rFonts w:eastAsia="方正小标宋简体" w:cs="方正小标宋简体"/>
          <w:sz w:val="44"/>
          <w:szCs w:val="44"/>
          <w:lang w:eastAsia="zh-Hans"/>
        </w:rPr>
      </w:pPr>
      <w:r>
        <w:rPr>
          <w:rFonts w:hint="eastAsia" w:eastAsia="方正小标宋简体" w:cs="方正小标宋简体"/>
          <w:sz w:val="44"/>
          <w:szCs w:val="44"/>
          <w:lang w:eastAsia="zh-Hans"/>
        </w:rPr>
        <w:t>融合教育典型案例信息汇总表</w:t>
      </w:r>
    </w:p>
    <w:p w14:paraId="7ECEC996">
      <w:pPr>
        <w:adjustRightInd w:val="0"/>
        <w:snapToGrid w:val="0"/>
        <w:spacing w:before="312" w:beforeLines="100" w:after="156" w:afterLines="50" w:line="400" w:lineRule="exact"/>
      </w:pPr>
      <w:r>
        <w:rPr>
          <w:rFonts w:hint="eastAsia" w:cs="宋体"/>
          <w:b/>
          <w:bCs/>
          <w:kern w:val="0"/>
          <w:sz w:val="28"/>
          <w:szCs w:val="28"/>
        </w:rPr>
        <w:t xml:space="preserve">填报单位：                 </w:t>
      </w:r>
      <w:r>
        <w:rPr>
          <w:rFonts w:cs="宋体"/>
          <w:b/>
          <w:bCs/>
          <w:kern w:val="0"/>
          <w:sz w:val="28"/>
          <w:szCs w:val="28"/>
        </w:rPr>
        <w:t>（加盖教育行政部</w:t>
      </w:r>
      <w:r>
        <w:rPr>
          <w:rFonts w:hint="eastAsia" w:cs="宋体"/>
          <w:b/>
          <w:bCs/>
          <w:kern w:val="0"/>
          <w:sz w:val="28"/>
          <w:szCs w:val="28"/>
          <w:lang w:val="en-US" w:eastAsia="zh-CN"/>
        </w:rPr>
        <w:t>/单位</w:t>
      </w:r>
      <w:r>
        <w:rPr>
          <w:rFonts w:cs="宋体"/>
          <w:b/>
          <w:bCs/>
          <w:kern w:val="0"/>
          <w:sz w:val="28"/>
          <w:szCs w:val="28"/>
        </w:rPr>
        <w:t>公章）</w:t>
      </w:r>
    </w:p>
    <w:tbl>
      <w:tblPr>
        <w:tblStyle w:val="11"/>
        <w:tblW w:w="14165" w:type="dxa"/>
        <w:jc w:val="center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fixed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975"/>
        <w:gridCol w:w="2895"/>
        <w:gridCol w:w="2759"/>
        <w:gridCol w:w="2563"/>
        <w:gridCol w:w="1418"/>
        <w:gridCol w:w="1746"/>
        <w:gridCol w:w="1809"/>
      </w:tblGrid>
      <w:tr w14:paraId="71ED5F7D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850" w:hRule="atLeast"/>
          <w:jc w:val="center"/>
        </w:trPr>
        <w:tc>
          <w:tcPr>
            <w:tcW w:w="975" w:type="dxa"/>
            <w:vAlign w:val="center"/>
          </w:tcPr>
          <w:p w14:paraId="6B2442D2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序号</w:t>
            </w:r>
          </w:p>
        </w:tc>
        <w:tc>
          <w:tcPr>
            <w:tcW w:w="2895" w:type="dxa"/>
            <w:vAlign w:val="center"/>
          </w:tcPr>
          <w:p w14:paraId="0E904295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案例名称</w:t>
            </w:r>
          </w:p>
        </w:tc>
        <w:tc>
          <w:tcPr>
            <w:tcW w:w="2759" w:type="dxa"/>
            <w:vAlign w:val="center"/>
          </w:tcPr>
          <w:p w14:paraId="24B749E1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负责人姓名</w:t>
            </w:r>
          </w:p>
          <w:p w14:paraId="66699E1F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  <w:r>
              <w:rPr>
                <w:rFonts w:hint="eastAsia" w:cs="宋体"/>
                <w:b/>
                <w:bCs/>
                <w:kern w:val="0"/>
                <w:sz w:val="24"/>
                <w:szCs w:val="24"/>
              </w:rPr>
              <w:t>（不超过3人）</w:t>
            </w:r>
          </w:p>
        </w:tc>
        <w:tc>
          <w:tcPr>
            <w:tcW w:w="2563" w:type="dxa"/>
            <w:vAlign w:val="center"/>
          </w:tcPr>
          <w:p w14:paraId="4AF2DB34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负责人所在</w:t>
            </w: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单位</w:t>
            </w:r>
          </w:p>
        </w:tc>
        <w:tc>
          <w:tcPr>
            <w:tcW w:w="1418" w:type="dxa"/>
            <w:vAlign w:val="center"/>
          </w:tcPr>
          <w:p w14:paraId="01468AAE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职务</w:t>
            </w:r>
            <w:r>
              <w:rPr>
                <w:rFonts w:hint="eastAsia" w:cs="宋体"/>
                <w:b/>
                <w:bCs/>
                <w:kern w:val="0"/>
                <w:sz w:val="28"/>
                <w:szCs w:val="28"/>
              </w:rPr>
              <w:t>职称</w:t>
            </w:r>
          </w:p>
        </w:tc>
        <w:tc>
          <w:tcPr>
            <w:tcW w:w="1746" w:type="dxa"/>
            <w:vAlign w:val="center"/>
          </w:tcPr>
          <w:p w14:paraId="496A53B5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从事融合</w:t>
            </w:r>
          </w:p>
          <w:p w14:paraId="78C140DD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教育年限</w:t>
            </w:r>
          </w:p>
        </w:tc>
        <w:tc>
          <w:tcPr>
            <w:tcW w:w="1809" w:type="dxa"/>
            <w:vAlign w:val="center"/>
          </w:tcPr>
          <w:p w14:paraId="547EDB8F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  <w:lang w:eastAsia="zh-Hans"/>
              </w:rPr>
            </w:pPr>
            <w:r>
              <w:rPr>
                <w:rFonts w:hint="eastAsia" w:cs="宋体"/>
                <w:b/>
                <w:bCs/>
                <w:kern w:val="0"/>
                <w:sz w:val="28"/>
                <w:szCs w:val="28"/>
                <w:lang w:eastAsia="zh-Hans"/>
              </w:rPr>
              <w:t>联系方式</w:t>
            </w:r>
          </w:p>
        </w:tc>
      </w:tr>
      <w:tr w14:paraId="40C9EA3F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5" w:type="dxa"/>
            <w:vMerge w:val="restart"/>
            <w:vAlign w:val="center"/>
          </w:tcPr>
          <w:p w14:paraId="60896759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hint="eastAsia" w:eastAsia="仿宋" w:cs="仿宋"/>
                <w:kern w:val="0"/>
                <w:sz w:val="24"/>
                <w:szCs w:val="24"/>
              </w:rPr>
              <w:t>1</w:t>
            </w:r>
          </w:p>
        </w:tc>
        <w:tc>
          <w:tcPr>
            <w:tcW w:w="2895" w:type="dxa"/>
            <w:vMerge w:val="restart"/>
            <w:vAlign w:val="center"/>
          </w:tcPr>
          <w:p w14:paraId="16AE0842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9" w:type="dxa"/>
            <w:vMerge w:val="restart"/>
            <w:vAlign w:val="center"/>
          </w:tcPr>
          <w:p w14:paraId="74587A30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vMerge w:val="restart"/>
            <w:vAlign w:val="center"/>
          </w:tcPr>
          <w:p w14:paraId="4D4498B4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  <w:vAlign w:val="center"/>
          </w:tcPr>
          <w:p w14:paraId="6BA9202C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46" w:type="dxa"/>
            <w:vMerge w:val="restart"/>
            <w:vAlign w:val="center"/>
          </w:tcPr>
          <w:p w14:paraId="0700DFD5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9" w:type="dxa"/>
            <w:vMerge w:val="restart"/>
            <w:vAlign w:val="center"/>
          </w:tcPr>
          <w:p w14:paraId="4C1382D9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10D91F8A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5" w:type="dxa"/>
            <w:vMerge w:val="continue"/>
            <w:vAlign w:val="center"/>
          </w:tcPr>
          <w:p w14:paraId="5C49575E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Merge w:val="continue"/>
            <w:vAlign w:val="center"/>
          </w:tcPr>
          <w:p w14:paraId="1A259BAC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9" w:type="dxa"/>
            <w:vMerge w:val="continue"/>
            <w:vAlign w:val="center"/>
          </w:tcPr>
          <w:p w14:paraId="4A614AA6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vMerge w:val="continue"/>
            <w:vAlign w:val="center"/>
          </w:tcPr>
          <w:p w14:paraId="24213E79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  <w:vAlign w:val="center"/>
          </w:tcPr>
          <w:p w14:paraId="1AC67F14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46" w:type="dxa"/>
            <w:vMerge w:val="continue"/>
            <w:vAlign w:val="center"/>
          </w:tcPr>
          <w:p w14:paraId="3949E965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9" w:type="dxa"/>
            <w:vMerge w:val="continue"/>
            <w:vAlign w:val="center"/>
          </w:tcPr>
          <w:p w14:paraId="2ADE17AC">
            <w:pPr>
              <w:adjustRightInd w:val="0"/>
              <w:snapToGrid w:val="0"/>
              <w:spacing w:line="400" w:lineRule="exact"/>
              <w:jc w:val="center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39438CD6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737" w:hRule="atLeast"/>
          <w:jc w:val="center"/>
        </w:trPr>
        <w:tc>
          <w:tcPr>
            <w:tcW w:w="975" w:type="dxa"/>
            <w:vMerge w:val="restart"/>
            <w:vAlign w:val="center"/>
          </w:tcPr>
          <w:p w14:paraId="49D3BFC2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eastAsia="仿宋" w:cs="仿宋"/>
                <w:kern w:val="0"/>
                <w:sz w:val="24"/>
                <w:szCs w:val="24"/>
              </w:rPr>
              <w:t>2</w:t>
            </w:r>
          </w:p>
        </w:tc>
        <w:tc>
          <w:tcPr>
            <w:tcW w:w="2895" w:type="dxa"/>
            <w:vMerge w:val="restart"/>
          </w:tcPr>
          <w:p w14:paraId="68FCE423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9" w:type="dxa"/>
            <w:vMerge w:val="restart"/>
          </w:tcPr>
          <w:p w14:paraId="75DF32E8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vMerge w:val="restart"/>
          </w:tcPr>
          <w:p w14:paraId="59394598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restart"/>
          </w:tcPr>
          <w:p w14:paraId="19F53B86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46" w:type="dxa"/>
            <w:vMerge w:val="restart"/>
          </w:tcPr>
          <w:p w14:paraId="46581BC9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9" w:type="dxa"/>
            <w:vMerge w:val="restart"/>
          </w:tcPr>
          <w:p w14:paraId="1D4C4F12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36E731A1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600" w:hRule="atLeast"/>
          <w:jc w:val="center"/>
        </w:trPr>
        <w:tc>
          <w:tcPr>
            <w:tcW w:w="975" w:type="dxa"/>
            <w:vMerge w:val="continue"/>
            <w:vAlign w:val="center"/>
          </w:tcPr>
          <w:p w14:paraId="5FE1A1C1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895" w:type="dxa"/>
            <w:vMerge w:val="continue"/>
          </w:tcPr>
          <w:p w14:paraId="3BE70D02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9" w:type="dxa"/>
            <w:vMerge w:val="continue"/>
          </w:tcPr>
          <w:p w14:paraId="60086F1F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563" w:type="dxa"/>
            <w:vMerge w:val="continue"/>
          </w:tcPr>
          <w:p w14:paraId="3E534C5B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  <w:vMerge w:val="continue"/>
          </w:tcPr>
          <w:p w14:paraId="6363779B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46" w:type="dxa"/>
            <w:vMerge w:val="continue"/>
          </w:tcPr>
          <w:p w14:paraId="43B9ED5B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9" w:type="dxa"/>
            <w:vMerge w:val="continue"/>
          </w:tcPr>
          <w:p w14:paraId="4B4F01B3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</w:tr>
      <w:tr w14:paraId="5954E1F2"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rPr>
          <w:trHeight w:val="1187" w:hRule="atLeast"/>
          <w:jc w:val="center"/>
        </w:trPr>
        <w:tc>
          <w:tcPr>
            <w:tcW w:w="975" w:type="dxa"/>
            <w:vAlign w:val="center"/>
          </w:tcPr>
          <w:p w14:paraId="5BCF8943">
            <w:pPr>
              <w:adjustRightInd w:val="0"/>
              <w:snapToGrid w:val="0"/>
              <w:spacing w:line="400" w:lineRule="exact"/>
              <w:jc w:val="center"/>
              <w:rPr>
                <w:rFonts w:eastAsia="仿宋" w:cs="仿宋"/>
                <w:kern w:val="0"/>
                <w:sz w:val="24"/>
                <w:szCs w:val="24"/>
              </w:rPr>
            </w:pPr>
            <w:r>
              <w:rPr>
                <w:rFonts w:hint="eastAsia" w:eastAsia="仿宋" w:cs="仿宋"/>
                <w:kern w:val="0"/>
                <w:sz w:val="24"/>
                <w:szCs w:val="24"/>
              </w:rPr>
              <w:t>……</w:t>
            </w:r>
          </w:p>
        </w:tc>
        <w:tc>
          <w:tcPr>
            <w:tcW w:w="2895" w:type="dxa"/>
          </w:tcPr>
          <w:p w14:paraId="14FA2AE2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759" w:type="dxa"/>
          </w:tcPr>
          <w:p w14:paraId="05B14729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2563" w:type="dxa"/>
          </w:tcPr>
          <w:p w14:paraId="0A5C5DF2">
            <w:pPr>
              <w:adjustRightInd w:val="0"/>
              <w:snapToGrid w:val="0"/>
              <w:spacing w:line="400" w:lineRule="exact"/>
              <w:rPr>
                <w:rFonts w:eastAsia="仿宋" w:cs="仿宋"/>
                <w:kern w:val="0"/>
                <w:sz w:val="24"/>
                <w:szCs w:val="24"/>
              </w:rPr>
            </w:pPr>
          </w:p>
        </w:tc>
        <w:tc>
          <w:tcPr>
            <w:tcW w:w="1418" w:type="dxa"/>
          </w:tcPr>
          <w:p w14:paraId="39243230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746" w:type="dxa"/>
          </w:tcPr>
          <w:p w14:paraId="2A5A9A8A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  <w:tc>
          <w:tcPr>
            <w:tcW w:w="1809" w:type="dxa"/>
          </w:tcPr>
          <w:p w14:paraId="2B268C76">
            <w:pPr>
              <w:adjustRightInd w:val="0"/>
              <w:snapToGrid w:val="0"/>
              <w:spacing w:line="400" w:lineRule="exact"/>
              <w:rPr>
                <w:rFonts w:cs="宋体"/>
                <w:b/>
                <w:bCs/>
                <w:kern w:val="0"/>
                <w:sz w:val="28"/>
                <w:szCs w:val="28"/>
              </w:rPr>
            </w:pPr>
          </w:p>
        </w:tc>
      </w:tr>
    </w:tbl>
    <w:p w14:paraId="0B25E258">
      <w:pPr>
        <w:adjustRightInd w:val="0"/>
        <w:snapToGrid w:val="0"/>
        <w:spacing w:line="400" w:lineRule="exact"/>
        <w:rPr>
          <w:rFonts w:cs="宋体"/>
          <w:color w:val="FF0000"/>
          <w:kern w:val="0"/>
          <w:sz w:val="20"/>
          <w:szCs w:val="20"/>
        </w:rPr>
      </w:pPr>
      <w:r>
        <w:rPr>
          <w:rFonts w:hint="eastAsia" w:cs="宋体"/>
          <w:color w:val="FF0000"/>
          <w:kern w:val="0"/>
          <w:sz w:val="20"/>
          <w:szCs w:val="20"/>
        </w:rPr>
        <w:t>注：1.请各</w:t>
      </w:r>
      <w:r>
        <w:rPr>
          <w:rFonts w:hint="eastAsia" w:cs="宋体"/>
          <w:color w:val="FF0000"/>
          <w:kern w:val="0"/>
          <w:sz w:val="20"/>
          <w:szCs w:val="20"/>
          <w:lang w:eastAsia="zh-CN"/>
        </w:rPr>
        <w:t>区教育局</w:t>
      </w:r>
      <w:r>
        <w:rPr>
          <w:rFonts w:hint="eastAsia" w:cs="宋体"/>
          <w:color w:val="FF0000"/>
          <w:kern w:val="0"/>
          <w:sz w:val="20"/>
          <w:szCs w:val="20"/>
        </w:rPr>
        <w:t>填写此汇总表。</w:t>
      </w:r>
    </w:p>
    <w:p w14:paraId="418BCADC">
      <w:pPr>
        <w:adjustRightInd/>
        <w:snapToGrid/>
        <w:spacing w:line="240" w:lineRule="auto"/>
        <w:ind w:firstLine="400" w:firstLineChars="200"/>
        <w:rPr>
          <w:rFonts w:eastAsia="黑体" w:cs="黑体"/>
          <w:sz w:val="36"/>
          <w:szCs w:val="36"/>
        </w:rPr>
      </w:pPr>
      <w:r>
        <w:rPr>
          <w:rFonts w:hint="eastAsia" w:cs="宋体"/>
          <w:color w:val="FF0000"/>
          <w:kern w:val="0"/>
          <w:sz w:val="20"/>
          <w:szCs w:val="20"/>
        </w:rPr>
        <w:t>2.请于202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4</w:t>
      </w:r>
      <w:r>
        <w:rPr>
          <w:rFonts w:hint="eastAsia" w:cs="宋体"/>
          <w:color w:val="FF0000"/>
          <w:kern w:val="0"/>
          <w:sz w:val="20"/>
          <w:szCs w:val="20"/>
        </w:rPr>
        <w:t>年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12</w:t>
      </w:r>
      <w:r>
        <w:rPr>
          <w:rFonts w:hint="eastAsia" w:cs="宋体"/>
          <w:color w:val="FF0000"/>
          <w:kern w:val="0"/>
          <w:sz w:val="20"/>
          <w:szCs w:val="20"/>
        </w:rPr>
        <w:t>月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4</w:t>
      </w:r>
      <w:r>
        <w:rPr>
          <w:rFonts w:hint="eastAsia" w:cs="宋体"/>
          <w:color w:val="FF0000"/>
          <w:kern w:val="0"/>
          <w:sz w:val="20"/>
          <w:szCs w:val="20"/>
        </w:rPr>
        <w:t>日前将加盖公章的汇总表电子版发送至指定</w:t>
      </w:r>
      <w:r>
        <w:rPr>
          <w:rFonts w:hint="eastAsia" w:cs="宋体"/>
          <w:color w:val="FF0000"/>
          <w:kern w:val="0"/>
          <w:sz w:val="20"/>
          <w:szCs w:val="20"/>
          <w:lang w:eastAsia="zh-CN"/>
        </w:rPr>
        <w:t>电子</w:t>
      </w:r>
      <w:r>
        <w:rPr>
          <w:rFonts w:hint="eastAsia" w:cs="宋体"/>
          <w:color w:val="FF0000"/>
          <w:kern w:val="0"/>
          <w:sz w:val="20"/>
          <w:szCs w:val="20"/>
        </w:rPr>
        <w:t>邮箱</w:t>
      </w:r>
      <w:r>
        <w:rPr>
          <w:rFonts w:hint="eastAsia" w:cs="宋体"/>
          <w:color w:val="FF0000"/>
          <w:kern w:val="0"/>
          <w:sz w:val="20"/>
          <w:szCs w:val="20"/>
          <w:lang w:eastAsia="zh-CN"/>
        </w:rPr>
        <w:t>：</w:t>
      </w:r>
      <w:r>
        <w:rPr>
          <w:rFonts w:hint="eastAsia" w:cs="宋体"/>
          <w:color w:val="FF0000"/>
          <w:kern w:val="0"/>
          <w:sz w:val="20"/>
          <w:szCs w:val="20"/>
          <w:lang w:val="en-US" w:eastAsia="zh-CN"/>
        </w:rPr>
        <w:t>syjpyzy@163.com</w:t>
      </w:r>
      <w:r>
        <w:rPr>
          <w:rFonts w:hint="eastAsia" w:cs="宋体"/>
          <w:color w:val="FF0000"/>
          <w:kern w:val="0"/>
          <w:sz w:val="20"/>
          <w:szCs w:val="20"/>
        </w:rPr>
        <w:t>。</w:t>
      </w:r>
    </w:p>
    <w:sectPr>
      <w:footerReference r:id="rId4" w:type="default"/>
      <w:pgSz w:w="16838" w:h="11906" w:orient="landscape"/>
      <w:pgMar w:top="1800" w:right="1440" w:bottom="1800" w:left="1440" w:header="851" w:footer="1531" w:gutter="0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  <w:embedRegular r:id="rId1" w:fontKey="{A80E8CFA-5273-4E83-A2F7-08D46CD68398}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Cambria">
    <w:panose1 w:val="02040503050406030204"/>
    <w:charset w:val="00"/>
    <w:family w:val="modern"/>
    <w:pitch w:val="default"/>
    <w:sig w:usb0="E00006FF" w:usb1="420024FF" w:usb2="02000000" w:usb3="00000000" w:csb0="2000019F" w:csb1="00000000"/>
  </w:font>
  <w:font w:name="方正小标宋简体">
    <w:panose1 w:val="02000000000000000000"/>
    <w:charset w:val="86"/>
    <w:family w:val="auto"/>
    <w:pitch w:val="default"/>
    <w:sig w:usb0="00000001" w:usb1="08000000" w:usb2="00000000" w:usb3="00000000" w:csb0="00040000" w:csb1="00000000"/>
    <w:embedRegular r:id="rId2" w:fontKey="{3197AFD1-4780-4E29-8A38-DEA64E80C672}"/>
  </w:font>
  <w:font w:name="楷体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3" w:fontKey="{E14A6D91-FB70-4740-B556-6865FDDB85C6}"/>
  </w:font>
  <w:font w:name="方正仿宋简体">
    <w:altName w:val="微软雅黑"/>
    <w:panose1 w:val="02010601030101010101"/>
    <w:charset w:val="86"/>
    <w:family w:val="auto"/>
    <w:pitch w:val="default"/>
    <w:sig w:usb0="00000000" w:usb1="00000000" w:usb2="00000010" w:usb3="00000000" w:csb0="00040000" w:csb1="00000000"/>
    <w:embedRegular r:id="rId4" w:fontKey="{C7AA6BAC-C635-4CFB-A8F1-381D4663327D}"/>
  </w:font>
  <w:font w:name="仿宋_GB2312">
    <w:panose1 w:val="02010609030101010101"/>
    <w:charset w:val="86"/>
    <w:family w:val="roman"/>
    <w:pitch w:val="default"/>
    <w:sig w:usb0="00000001" w:usb1="080E0000" w:usb2="00000000" w:usb3="00000000" w:csb0="00040000" w:csb1="00000000"/>
    <w:embedRegular r:id="rId5" w:fontKey="{57D8F747-D856-4FD0-A969-1F4E23C26E41}"/>
  </w:font>
  <w:font w:name="楷体">
    <w:panose1 w:val="02010609060101010101"/>
    <w:charset w:val="86"/>
    <w:family w:val="roman"/>
    <w:pitch w:val="default"/>
    <w:sig w:usb0="800002BF" w:usb1="38CF7CFA" w:usb2="00000016" w:usb3="00000000" w:csb0="00040001" w:csb1="00000000"/>
    <w:embedRegular r:id="rId6" w:fontKey="{CEDDCB54-F947-42BA-B406-A8D8DA4EBCD1}"/>
  </w:font>
  <w:font w:name="仿宋">
    <w:panose1 w:val="02010609060101010101"/>
    <w:charset w:val="86"/>
    <w:family w:val="roman"/>
    <w:pitch w:val="default"/>
    <w:sig w:usb0="800002BF" w:usb1="38CF7CFA" w:usb2="00000016" w:usb3="00000000" w:csb0="00040001" w:csb1="00000000"/>
    <w:embedRegular r:id="rId7" w:fontKey="{C097C2F4-4B08-4F13-B5DB-8D5753583FEE}"/>
  </w:font>
  <w:font w:name="微软雅黑">
    <w:panose1 w:val="020B0503020204020204"/>
    <w:charset w:val="86"/>
    <w:family w:val="auto"/>
    <w:pitch w:val="default"/>
    <w:sig w:usb0="80000287" w:usb1="2ACF3C50" w:usb2="00000016" w:usb3="00000000" w:csb0="0004001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03ED9056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59264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1" name="文本框 1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0096E95F">
                          <w:pPr>
                            <w:pStyle w:val="4"/>
                            <w:jc w:val="center"/>
                            <w:rPr>
                              <w:rFonts w:ascii="宋体" w:hAnsi="宋体" w:cs="宋体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1"/>
                            </w:sdtPr>
                            <w:sdtEndP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</w:sdtEndPr>
                            <w:sdtContent>
                              <w:r>
                                <w:rPr>
                                  <w:rFonts w:hint="eastAsia" w:ascii="宋体" w:hAnsi="宋体" w:cs="宋体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4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宋体" w:hAnsi="宋体" w:cs="宋体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59264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0096E95F">
                    <w:pPr>
                      <w:pStyle w:val="4"/>
                      <w:jc w:val="center"/>
                      <w:rPr>
                        <w:rFonts w:ascii="宋体" w:hAnsi="宋体" w:cs="宋体"/>
                      </w:rPr>
                    </w:pPr>
                    <w:sdt>
                      <w:sdtPr>
                        <w:rPr>
                          <w:sz w:val="28"/>
                          <w:szCs w:val="28"/>
                        </w:rPr>
                        <w:id w:val="-1"/>
                      </w:sdtPr>
                      <w:sdtEndP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</w:sdtEndPr>
                      <w:sdtContent>
                        <w:r>
                          <w:rPr>
                            <w:rFonts w:hint="eastAsia" w:ascii="宋体" w:hAnsi="宋体" w:cs="宋体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4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宋体" w:hAnsi="宋体" w:cs="宋体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 w14:paraId="37E2A588">
    <w:pPr>
      <w:pStyle w:val="4"/>
    </w:pPr>
  </w:p>
</w:ftr>
</file>

<file path=word/footer2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 w14:paraId="330D7A23">
    <w:pPr>
      <w:pStyle w:val="4"/>
      <w:jc w:val="center"/>
    </w:pPr>
    <w:r>
      <mc:AlternateContent>
        <mc:Choice Requires="wps">
          <w:drawing>
            <wp:anchor distT="0" distB="0" distL="114300" distR="114300" simplePos="0" relativeHeight="251660288" behindDoc="0" locked="0" layoutInCell="1" allowOverlap="1">
              <wp:simplePos x="0" y="0"/>
              <wp:positionH relativeFrom="margin">
                <wp:align>center</wp:align>
              </wp:positionH>
              <wp:positionV relativeFrom="paragraph">
                <wp:posOffset>0</wp:posOffset>
              </wp:positionV>
              <wp:extent cx="1828800" cy="1828800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1828800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 w14:paraId="49814DD5">
                          <w:pPr>
                            <w:pStyle w:val="4"/>
                            <w:jc w:val="center"/>
                            <w:rPr>
                              <w:rFonts w:ascii="宋体" w:hAnsi="宋体" w:cs="宋体"/>
                            </w:rPr>
                          </w:pPr>
                          <w:sdt>
                            <w:sdtPr>
                              <w:rPr>
                                <w:sz w:val="28"/>
                                <w:szCs w:val="28"/>
                              </w:rPr>
                              <w:id w:val="-2075889090"/>
                            </w:sdtPr>
                            <w:sdtEndPr>
                              <w:rPr>
                                <w:rFonts w:hint="eastAsia" w:ascii="宋体" w:hAnsi="宋体" w:cs="宋体"/>
                                <w:sz w:val="28"/>
                                <w:szCs w:val="28"/>
                              </w:rPr>
                            </w:sdtEndPr>
                            <w:sdtContent>
                              <w:r>
                                <w:rPr>
                                  <w:rFonts w:hint="eastAsia" w:ascii="宋体" w:hAnsi="宋体" w:cs="宋体"/>
                                  <w:sz w:val="28"/>
                                  <w:szCs w:val="28"/>
                                </w:rPr>
                                <w:t xml:space="preserve">— 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begin"/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instrText xml:space="preserve">PAGE   \* MERGEFORMAT</w:instrTex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separate"/>
                              </w:r>
                              <w:r>
                                <w:rPr>
                                  <w:sz w:val="28"/>
                                  <w:szCs w:val="28"/>
                                  <w:lang w:val="zh-CN"/>
                                </w:rPr>
                                <w:t>7</w:t>
                              </w:r>
                              <w:r>
                                <w:rPr>
                                  <w:sz w:val="28"/>
                                  <w:szCs w:val="28"/>
                                </w:rPr>
                                <w:fldChar w:fldCharType="end"/>
                              </w:r>
                              <w:r>
                                <w:rPr>
                                  <w:rFonts w:hint="eastAsia" w:ascii="宋体" w:hAnsi="宋体" w:cs="宋体"/>
                                  <w:sz w:val="28"/>
                                  <w:szCs w:val="28"/>
                                </w:rPr>
                                <w:t xml:space="preserve"> </w:t>
                              </w:r>
                            </w:sdtContent>
                          </w:sdt>
                          <w:r>
                            <w:rPr>
                              <w:rFonts w:hint="eastAsia" w:ascii="宋体" w:hAnsi="宋体" w:cs="宋体"/>
                              <w:sz w:val="28"/>
                              <w:szCs w:val="28"/>
                            </w:rPr>
                            <w:t>—</w:t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compatLnSpc="1">
                      <a:sp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0pt;height:144pt;width:144pt;mso-position-horizontal:center;mso-position-horizontal-relative:margin;mso-wrap-style:none;z-index:251660288;mso-width-relative:page;mso-height-relative:page;" filled="f" stroked="f" coordsize="21600,21600" o:gfxdata="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">
              <v:fill on="f" focussize="0,0"/>
              <v:stroke on="f" weight="0.5pt"/>
              <v:imagedata o:title=""/>
              <o:lock v:ext="edit" aspectratio="f"/>
              <v:textbox inset="0mm,0mm,0mm,0mm" style="mso-fit-shape-to-text:t;">
                <w:txbxContent>
                  <w:p w14:paraId="49814DD5">
                    <w:pPr>
                      <w:pStyle w:val="4"/>
                      <w:jc w:val="center"/>
                      <w:rPr>
                        <w:rFonts w:ascii="宋体" w:hAnsi="宋体" w:cs="宋体"/>
                      </w:rPr>
                    </w:pPr>
                    <w:sdt>
                      <w:sdtPr>
                        <w:rPr>
                          <w:sz w:val="28"/>
                          <w:szCs w:val="28"/>
                        </w:rPr>
                        <w:id w:val="-2075889090"/>
                      </w:sdtPr>
                      <w:sdtEndPr>
                        <w:rPr>
                          <w:rFonts w:hint="eastAsia" w:ascii="宋体" w:hAnsi="宋体" w:cs="宋体"/>
                          <w:sz w:val="28"/>
                          <w:szCs w:val="28"/>
                        </w:rPr>
                      </w:sdtEndPr>
                      <w:sdtContent>
                        <w:r>
                          <w:rPr>
                            <w:rFonts w:hint="eastAsia" w:ascii="宋体" w:hAnsi="宋体" w:cs="宋体"/>
                            <w:sz w:val="28"/>
                            <w:szCs w:val="28"/>
                          </w:rPr>
                          <w:t xml:space="preserve">— 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begin"/>
                        </w:r>
                        <w:r>
                          <w:rPr>
                            <w:sz w:val="28"/>
                            <w:szCs w:val="28"/>
                          </w:rPr>
                          <w:instrText xml:space="preserve">PAGE   \* MERGEFORMAT</w:instrTex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separate"/>
                        </w:r>
                        <w:r>
                          <w:rPr>
                            <w:sz w:val="28"/>
                            <w:szCs w:val="28"/>
                            <w:lang w:val="zh-CN"/>
                          </w:rPr>
                          <w:t>7</w:t>
                        </w:r>
                        <w:r>
                          <w:rPr>
                            <w:sz w:val="28"/>
                            <w:szCs w:val="28"/>
                          </w:rPr>
                          <w:fldChar w:fldCharType="end"/>
                        </w:r>
                        <w:r>
                          <w:rPr>
                            <w:rFonts w:hint="eastAsia" w:ascii="宋体" w:hAnsi="宋体" w:cs="宋体"/>
                            <w:sz w:val="28"/>
                            <w:szCs w:val="28"/>
                          </w:rPr>
                          <w:t xml:space="preserve"> </w:t>
                        </w:r>
                      </w:sdtContent>
                    </w:sdt>
                    <w:r>
                      <w:rPr>
                        <w:rFonts w:hint="eastAsia" w:ascii="宋体" w:hAnsi="宋体" w:cs="宋体"/>
                        <w:sz w:val="28"/>
                        <w:szCs w:val="28"/>
                      </w:rPr>
                      <w:t>—</w:t>
                    </w:r>
                  </w:p>
                </w:txbxContent>
              </v:textbox>
            </v:shape>
          </w:pict>
        </mc:Fallback>
      </mc:AlternateContent>
    </w:r>
  </w:p>
  <w:p w14:paraId="795DE708">
    <w:pPr>
      <w:pStyle w:val="4"/>
    </w:pPr>
  </w:p>
</w:ftr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p14">
  <w:abstractNum w:abstractNumId="0">
    <w:nsid w:val="313EC462"/>
    <w:multiLevelType w:val="singleLevel"/>
    <w:tmpl w:val="313EC462"/>
    <w:lvl w:ilvl="0" w:tentative="0">
      <w:start w:val="12"/>
      <w:numFmt w:val="decimal"/>
      <w:lvlText w:val="%1."/>
      <w:lvlJc w:val="left"/>
      <w:pPr>
        <w:tabs>
          <w:tab w:val="left" w:pos="312"/>
        </w:tabs>
      </w:pPr>
    </w:lvl>
  </w:abstractNum>
  <w:abstractNum w:abstractNumId="1">
    <w:nsid w:val="4246659A"/>
    <w:multiLevelType w:val="singleLevel"/>
    <w:tmpl w:val="4246659A"/>
    <w:lvl w:ilvl="0" w:tentative="0">
      <w:start w:val="4"/>
      <w:numFmt w:val="decimal"/>
      <w:lvlText w:val="%1."/>
      <w:lvlJc w:val="left"/>
      <w:pPr>
        <w:tabs>
          <w:tab w:val="left" w:pos="312"/>
        </w:tabs>
      </w:pPr>
    </w:lvl>
  </w:abstractNum>
  <w:num w:numId="1">
    <w:abstractNumId w:val="1"/>
  </w:num>
  <w:num w:numId="2">
    <w:abstractNumId w:val="0"/>
  </w:num>
</w:numbering>
</file>

<file path=word/people.xml><?xml version="1.0" encoding="utf-8"?>
<w15:people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5="http://schemas.microsoft.com/office/word/2012/wordml" xmlns:w10="urn:schemas-microsoft-com:office:word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15:person w15:author="丽君">
    <w15:presenceInfo w15:providerId="WPS Office" w15:userId="3361796022"/>
  </w15:person>
</w15:people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xmlns:wpsCustomData="http://www.wps.cn/officeDocument/2013/wpsCustomData" mc:Ignorable="w14">
  <w:zoom w:percent="100"/>
  <w:embedTrueTypeFonts/>
  <w:saveSubsetFonts/>
  <w:trackRevisions w:val="1"/>
  <w:documentProtection w:enforcement="0"/>
  <w:defaultTabStop w:val="420"/>
  <w:noPunctuationKerning w:val="1"/>
  <w:characterSpacingControl w:val="doNotCompress"/>
  <w:compat>
    <w:doNotExpandShiftReturn/>
    <w:doNotWrapTextWithPunct/>
    <w:doNotUseEastAsianBreakRules/>
    <w:useFELayout/>
    <w:doNotUseIndentAsNumberingTabStop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docVars>
    <w:docVar w:name="commondata" w:val="eyJoZGlkIjoiYTkyYmM5NGM2ZmFiNmU3OGZhYTU1Y2IxYjA4YzcwZjIifQ=="/>
  </w:docVars>
  <w:rsids>
    <w:rsidRoot w:val="00BB6F20"/>
    <w:rsid w:val="000044CE"/>
    <w:rsid w:val="00004954"/>
    <w:rsid w:val="00005DC0"/>
    <w:rsid w:val="00012A64"/>
    <w:rsid w:val="00013DB1"/>
    <w:rsid w:val="000150B3"/>
    <w:rsid w:val="0001659F"/>
    <w:rsid w:val="00021E87"/>
    <w:rsid w:val="00023C54"/>
    <w:rsid w:val="0002522C"/>
    <w:rsid w:val="00026293"/>
    <w:rsid w:val="00027815"/>
    <w:rsid w:val="00030A16"/>
    <w:rsid w:val="0003180B"/>
    <w:rsid w:val="00034B82"/>
    <w:rsid w:val="00037D40"/>
    <w:rsid w:val="00040550"/>
    <w:rsid w:val="000428E5"/>
    <w:rsid w:val="00043036"/>
    <w:rsid w:val="00045A93"/>
    <w:rsid w:val="00046AFB"/>
    <w:rsid w:val="0005051E"/>
    <w:rsid w:val="00060765"/>
    <w:rsid w:val="00067C1B"/>
    <w:rsid w:val="000740AD"/>
    <w:rsid w:val="00076828"/>
    <w:rsid w:val="0008110E"/>
    <w:rsid w:val="000813BC"/>
    <w:rsid w:val="000824F2"/>
    <w:rsid w:val="0008312E"/>
    <w:rsid w:val="0008518C"/>
    <w:rsid w:val="00085B08"/>
    <w:rsid w:val="00092AB2"/>
    <w:rsid w:val="00092BDD"/>
    <w:rsid w:val="00095B76"/>
    <w:rsid w:val="000A141A"/>
    <w:rsid w:val="000B00F5"/>
    <w:rsid w:val="000B049D"/>
    <w:rsid w:val="000B0E16"/>
    <w:rsid w:val="000B2F1C"/>
    <w:rsid w:val="000C0318"/>
    <w:rsid w:val="000C3630"/>
    <w:rsid w:val="000C6E3E"/>
    <w:rsid w:val="000D0686"/>
    <w:rsid w:val="000D135E"/>
    <w:rsid w:val="000D14A8"/>
    <w:rsid w:val="000D1B03"/>
    <w:rsid w:val="000D2EA2"/>
    <w:rsid w:val="000E0D4E"/>
    <w:rsid w:val="000E12D7"/>
    <w:rsid w:val="000E2400"/>
    <w:rsid w:val="000E26BB"/>
    <w:rsid w:val="000E3948"/>
    <w:rsid w:val="000F09C4"/>
    <w:rsid w:val="000F2255"/>
    <w:rsid w:val="000F3814"/>
    <w:rsid w:val="000F4DB6"/>
    <w:rsid w:val="000F7194"/>
    <w:rsid w:val="0010097A"/>
    <w:rsid w:val="001029F1"/>
    <w:rsid w:val="00105B3C"/>
    <w:rsid w:val="00105BD1"/>
    <w:rsid w:val="0010774C"/>
    <w:rsid w:val="0011049A"/>
    <w:rsid w:val="00110B5C"/>
    <w:rsid w:val="00112717"/>
    <w:rsid w:val="00115C86"/>
    <w:rsid w:val="00116B9E"/>
    <w:rsid w:val="001171F8"/>
    <w:rsid w:val="00117CA4"/>
    <w:rsid w:val="001224E4"/>
    <w:rsid w:val="00122D63"/>
    <w:rsid w:val="0012385F"/>
    <w:rsid w:val="001240B7"/>
    <w:rsid w:val="001300BB"/>
    <w:rsid w:val="00130AFA"/>
    <w:rsid w:val="00131967"/>
    <w:rsid w:val="00132EFE"/>
    <w:rsid w:val="00137355"/>
    <w:rsid w:val="00140AB1"/>
    <w:rsid w:val="0014118A"/>
    <w:rsid w:val="00144B5A"/>
    <w:rsid w:val="00146A5F"/>
    <w:rsid w:val="00155C2C"/>
    <w:rsid w:val="00160289"/>
    <w:rsid w:val="001605AF"/>
    <w:rsid w:val="0016565C"/>
    <w:rsid w:val="001675C7"/>
    <w:rsid w:val="00171523"/>
    <w:rsid w:val="001737B2"/>
    <w:rsid w:val="0017381E"/>
    <w:rsid w:val="00180DB2"/>
    <w:rsid w:val="00183B88"/>
    <w:rsid w:val="00186FCF"/>
    <w:rsid w:val="001909BF"/>
    <w:rsid w:val="00192635"/>
    <w:rsid w:val="00192A46"/>
    <w:rsid w:val="00193486"/>
    <w:rsid w:val="00193CB8"/>
    <w:rsid w:val="00196876"/>
    <w:rsid w:val="001A113D"/>
    <w:rsid w:val="001A2520"/>
    <w:rsid w:val="001A299C"/>
    <w:rsid w:val="001A374D"/>
    <w:rsid w:val="001A4C9E"/>
    <w:rsid w:val="001A65E6"/>
    <w:rsid w:val="001A686B"/>
    <w:rsid w:val="001A6918"/>
    <w:rsid w:val="001B11D8"/>
    <w:rsid w:val="001B178D"/>
    <w:rsid w:val="001B2A3A"/>
    <w:rsid w:val="001B4CF4"/>
    <w:rsid w:val="001B78EE"/>
    <w:rsid w:val="001C07FD"/>
    <w:rsid w:val="001C0915"/>
    <w:rsid w:val="001C0D06"/>
    <w:rsid w:val="001C288E"/>
    <w:rsid w:val="001C327F"/>
    <w:rsid w:val="001C35B6"/>
    <w:rsid w:val="001C64BC"/>
    <w:rsid w:val="001C700D"/>
    <w:rsid w:val="001D0BD9"/>
    <w:rsid w:val="001D58B6"/>
    <w:rsid w:val="001D5A3A"/>
    <w:rsid w:val="001D6FD4"/>
    <w:rsid w:val="001E004C"/>
    <w:rsid w:val="001E0360"/>
    <w:rsid w:val="001E44C0"/>
    <w:rsid w:val="001F181C"/>
    <w:rsid w:val="001F4128"/>
    <w:rsid w:val="001F6AA4"/>
    <w:rsid w:val="001F712F"/>
    <w:rsid w:val="00200AD7"/>
    <w:rsid w:val="00207213"/>
    <w:rsid w:val="00217B04"/>
    <w:rsid w:val="00223232"/>
    <w:rsid w:val="002244E6"/>
    <w:rsid w:val="00224D64"/>
    <w:rsid w:val="002256B1"/>
    <w:rsid w:val="00227B31"/>
    <w:rsid w:val="00233207"/>
    <w:rsid w:val="002333D1"/>
    <w:rsid w:val="00236D5C"/>
    <w:rsid w:val="00236E19"/>
    <w:rsid w:val="00240300"/>
    <w:rsid w:val="00242217"/>
    <w:rsid w:val="00242641"/>
    <w:rsid w:val="00245F19"/>
    <w:rsid w:val="00250E54"/>
    <w:rsid w:val="00253E08"/>
    <w:rsid w:val="00261280"/>
    <w:rsid w:val="00264906"/>
    <w:rsid w:val="0026570F"/>
    <w:rsid w:val="00265DF3"/>
    <w:rsid w:val="00266ED9"/>
    <w:rsid w:val="00270A29"/>
    <w:rsid w:val="00274CDD"/>
    <w:rsid w:val="002765CB"/>
    <w:rsid w:val="002816B9"/>
    <w:rsid w:val="00283D54"/>
    <w:rsid w:val="002844F9"/>
    <w:rsid w:val="0028500A"/>
    <w:rsid w:val="00285B23"/>
    <w:rsid w:val="0028623A"/>
    <w:rsid w:val="002874B3"/>
    <w:rsid w:val="002874BD"/>
    <w:rsid w:val="00287CA5"/>
    <w:rsid w:val="00292FB2"/>
    <w:rsid w:val="00293AAA"/>
    <w:rsid w:val="0029432F"/>
    <w:rsid w:val="00295BCB"/>
    <w:rsid w:val="0029662D"/>
    <w:rsid w:val="00297494"/>
    <w:rsid w:val="002A215B"/>
    <w:rsid w:val="002A3748"/>
    <w:rsid w:val="002A508E"/>
    <w:rsid w:val="002A58B0"/>
    <w:rsid w:val="002A70C5"/>
    <w:rsid w:val="002B098D"/>
    <w:rsid w:val="002B740A"/>
    <w:rsid w:val="002C005E"/>
    <w:rsid w:val="002C01F1"/>
    <w:rsid w:val="002C14A1"/>
    <w:rsid w:val="002C2291"/>
    <w:rsid w:val="002C25E8"/>
    <w:rsid w:val="002C333B"/>
    <w:rsid w:val="002C750B"/>
    <w:rsid w:val="002D2493"/>
    <w:rsid w:val="002E1F83"/>
    <w:rsid w:val="002E4A69"/>
    <w:rsid w:val="002E70A8"/>
    <w:rsid w:val="002F089C"/>
    <w:rsid w:val="002F2E53"/>
    <w:rsid w:val="002F3DC6"/>
    <w:rsid w:val="002F6F77"/>
    <w:rsid w:val="00301226"/>
    <w:rsid w:val="00303E1C"/>
    <w:rsid w:val="00305AFC"/>
    <w:rsid w:val="003068BB"/>
    <w:rsid w:val="003109B6"/>
    <w:rsid w:val="00312E52"/>
    <w:rsid w:val="0032081C"/>
    <w:rsid w:val="00320DD7"/>
    <w:rsid w:val="00321625"/>
    <w:rsid w:val="00321CE5"/>
    <w:rsid w:val="00322115"/>
    <w:rsid w:val="00322471"/>
    <w:rsid w:val="00322767"/>
    <w:rsid w:val="0032282E"/>
    <w:rsid w:val="00322AD6"/>
    <w:rsid w:val="0033095E"/>
    <w:rsid w:val="00332CA5"/>
    <w:rsid w:val="00334DA8"/>
    <w:rsid w:val="00335930"/>
    <w:rsid w:val="00335A8E"/>
    <w:rsid w:val="003406C8"/>
    <w:rsid w:val="00342CF7"/>
    <w:rsid w:val="00342F4F"/>
    <w:rsid w:val="0034352E"/>
    <w:rsid w:val="003454C4"/>
    <w:rsid w:val="00357C34"/>
    <w:rsid w:val="003605A0"/>
    <w:rsid w:val="003618E5"/>
    <w:rsid w:val="00361D85"/>
    <w:rsid w:val="003646A2"/>
    <w:rsid w:val="00364812"/>
    <w:rsid w:val="003656EF"/>
    <w:rsid w:val="00370251"/>
    <w:rsid w:val="0037036D"/>
    <w:rsid w:val="00380795"/>
    <w:rsid w:val="00384D8C"/>
    <w:rsid w:val="00392F5F"/>
    <w:rsid w:val="00394529"/>
    <w:rsid w:val="003954BB"/>
    <w:rsid w:val="003A1C57"/>
    <w:rsid w:val="003A2160"/>
    <w:rsid w:val="003A2F7A"/>
    <w:rsid w:val="003A6163"/>
    <w:rsid w:val="003A7FB8"/>
    <w:rsid w:val="003B201A"/>
    <w:rsid w:val="003B456D"/>
    <w:rsid w:val="003B5EA5"/>
    <w:rsid w:val="003C2D4B"/>
    <w:rsid w:val="003C4F63"/>
    <w:rsid w:val="003C5B82"/>
    <w:rsid w:val="003C6AAC"/>
    <w:rsid w:val="003C74B6"/>
    <w:rsid w:val="003D0345"/>
    <w:rsid w:val="003D0C5F"/>
    <w:rsid w:val="003E3188"/>
    <w:rsid w:val="003E504D"/>
    <w:rsid w:val="003E5633"/>
    <w:rsid w:val="003F3881"/>
    <w:rsid w:val="003F51F6"/>
    <w:rsid w:val="003F5872"/>
    <w:rsid w:val="003F6A51"/>
    <w:rsid w:val="00400211"/>
    <w:rsid w:val="00400F19"/>
    <w:rsid w:val="00401153"/>
    <w:rsid w:val="00401F03"/>
    <w:rsid w:val="0040317F"/>
    <w:rsid w:val="0040412E"/>
    <w:rsid w:val="0040796F"/>
    <w:rsid w:val="00411A0E"/>
    <w:rsid w:val="0041562B"/>
    <w:rsid w:val="00417938"/>
    <w:rsid w:val="00417A7A"/>
    <w:rsid w:val="004227C4"/>
    <w:rsid w:val="004228D4"/>
    <w:rsid w:val="00423091"/>
    <w:rsid w:val="00425586"/>
    <w:rsid w:val="00434EA7"/>
    <w:rsid w:val="00443E06"/>
    <w:rsid w:val="00446671"/>
    <w:rsid w:val="00446A3C"/>
    <w:rsid w:val="00447E9F"/>
    <w:rsid w:val="004547DD"/>
    <w:rsid w:val="00455820"/>
    <w:rsid w:val="00457332"/>
    <w:rsid w:val="00462518"/>
    <w:rsid w:val="00470C5F"/>
    <w:rsid w:val="00470D21"/>
    <w:rsid w:val="0047294E"/>
    <w:rsid w:val="004777DC"/>
    <w:rsid w:val="00482216"/>
    <w:rsid w:val="004845BB"/>
    <w:rsid w:val="00486D09"/>
    <w:rsid w:val="004879E5"/>
    <w:rsid w:val="00487FB4"/>
    <w:rsid w:val="00490BBE"/>
    <w:rsid w:val="00490E44"/>
    <w:rsid w:val="00496C5E"/>
    <w:rsid w:val="004A1094"/>
    <w:rsid w:val="004A280B"/>
    <w:rsid w:val="004A294F"/>
    <w:rsid w:val="004A4871"/>
    <w:rsid w:val="004B0633"/>
    <w:rsid w:val="004B2A65"/>
    <w:rsid w:val="004B310E"/>
    <w:rsid w:val="004B387A"/>
    <w:rsid w:val="004B4FE8"/>
    <w:rsid w:val="004B501B"/>
    <w:rsid w:val="004B5977"/>
    <w:rsid w:val="004C5DA1"/>
    <w:rsid w:val="004C78B2"/>
    <w:rsid w:val="004C7A3A"/>
    <w:rsid w:val="004D09B8"/>
    <w:rsid w:val="004D20F4"/>
    <w:rsid w:val="004D3828"/>
    <w:rsid w:val="004D518E"/>
    <w:rsid w:val="004D52C4"/>
    <w:rsid w:val="004D55AF"/>
    <w:rsid w:val="004D5768"/>
    <w:rsid w:val="004D7E27"/>
    <w:rsid w:val="004D7F11"/>
    <w:rsid w:val="004E0676"/>
    <w:rsid w:val="004E0886"/>
    <w:rsid w:val="004E35DD"/>
    <w:rsid w:val="004E40AB"/>
    <w:rsid w:val="004E55AE"/>
    <w:rsid w:val="004E58C0"/>
    <w:rsid w:val="004E76C7"/>
    <w:rsid w:val="004F1698"/>
    <w:rsid w:val="004F2965"/>
    <w:rsid w:val="004F4A54"/>
    <w:rsid w:val="004F679F"/>
    <w:rsid w:val="004F7F40"/>
    <w:rsid w:val="00501E65"/>
    <w:rsid w:val="00502B5A"/>
    <w:rsid w:val="005119A0"/>
    <w:rsid w:val="005155CE"/>
    <w:rsid w:val="00515604"/>
    <w:rsid w:val="00517DC2"/>
    <w:rsid w:val="00524305"/>
    <w:rsid w:val="00525B4D"/>
    <w:rsid w:val="00530EF2"/>
    <w:rsid w:val="00532BCE"/>
    <w:rsid w:val="00532DE3"/>
    <w:rsid w:val="00533750"/>
    <w:rsid w:val="00535058"/>
    <w:rsid w:val="00536864"/>
    <w:rsid w:val="0053734B"/>
    <w:rsid w:val="0054171D"/>
    <w:rsid w:val="00542BB3"/>
    <w:rsid w:val="005432FE"/>
    <w:rsid w:val="005504EB"/>
    <w:rsid w:val="005540E0"/>
    <w:rsid w:val="005549D0"/>
    <w:rsid w:val="00554A0C"/>
    <w:rsid w:val="005560CF"/>
    <w:rsid w:val="00556201"/>
    <w:rsid w:val="005562DC"/>
    <w:rsid w:val="0055738D"/>
    <w:rsid w:val="0056532D"/>
    <w:rsid w:val="00565A7A"/>
    <w:rsid w:val="005673EC"/>
    <w:rsid w:val="0057067C"/>
    <w:rsid w:val="005737FE"/>
    <w:rsid w:val="00575968"/>
    <w:rsid w:val="00576698"/>
    <w:rsid w:val="00581C0E"/>
    <w:rsid w:val="005853E7"/>
    <w:rsid w:val="00585C3A"/>
    <w:rsid w:val="00586749"/>
    <w:rsid w:val="00586915"/>
    <w:rsid w:val="0058754A"/>
    <w:rsid w:val="00587AF8"/>
    <w:rsid w:val="0059008E"/>
    <w:rsid w:val="00592238"/>
    <w:rsid w:val="005936F9"/>
    <w:rsid w:val="00593CC3"/>
    <w:rsid w:val="0059730E"/>
    <w:rsid w:val="005A1BD5"/>
    <w:rsid w:val="005A4A9D"/>
    <w:rsid w:val="005A50E4"/>
    <w:rsid w:val="005A6B3B"/>
    <w:rsid w:val="005A6D32"/>
    <w:rsid w:val="005A6F6A"/>
    <w:rsid w:val="005A759A"/>
    <w:rsid w:val="005B052D"/>
    <w:rsid w:val="005B5BEC"/>
    <w:rsid w:val="005B61C4"/>
    <w:rsid w:val="005B6A1B"/>
    <w:rsid w:val="005B7A06"/>
    <w:rsid w:val="005B7D49"/>
    <w:rsid w:val="005C116B"/>
    <w:rsid w:val="005C2A0D"/>
    <w:rsid w:val="005C357D"/>
    <w:rsid w:val="005C482F"/>
    <w:rsid w:val="005C4945"/>
    <w:rsid w:val="005C7F2D"/>
    <w:rsid w:val="005D1E81"/>
    <w:rsid w:val="005D257D"/>
    <w:rsid w:val="005D4901"/>
    <w:rsid w:val="005D4EE3"/>
    <w:rsid w:val="005D5DD0"/>
    <w:rsid w:val="005D7F95"/>
    <w:rsid w:val="005E24E7"/>
    <w:rsid w:val="005E67B0"/>
    <w:rsid w:val="005E7567"/>
    <w:rsid w:val="005F0FD3"/>
    <w:rsid w:val="005F19A5"/>
    <w:rsid w:val="005F39D3"/>
    <w:rsid w:val="005F4865"/>
    <w:rsid w:val="005F7EE5"/>
    <w:rsid w:val="00600BE8"/>
    <w:rsid w:val="006039C2"/>
    <w:rsid w:val="006047CD"/>
    <w:rsid w:val="0060502A"/>
    <w:rsid w:val="0060669B"/>
    <w:rsid w:val="006069AD"/>
    <w:rsid w:val="00611F28"/>
    <w:rsid w:val="00616049"/>
    <w:rsid w:val="006211A2"/>
    <w:rsid w:val="006216F4"/>
    <w:rsid w:val="00621935"/>
    <w:rsid w:val="006219E7"/>
    <w:rsid w:val="00622553"/>
    <w:rsid w:val="00623907"/>
    <w:rsid w:val="00624F28"/>
    <w:rsid w:val="00625C58"/>
    <w:rsid w:val="00626512"/>
    <w:rsid w:val="00626860"/>
    <w:rsid w:val="00627E2E"/>
    <w:rsid w:val="006320E3"/>
    <w:rsid w:val="00633495"/>
    <w:rsid w:val="006344BF"/>
    <w:rsid w:val="0063642E"/>
    <w:rsid w:val="006415FC"/>
    <w:rsid w:val="00646062"/>
    <w:rsid w:val="006466DD"/>
    <w:rsid w:val="00651C7F"/>
    <w:rsid w:val="006530EF"/>
    <w:rsid w:val="0065334F"/>
    <w:rsid w:val="00654529"/>
    <w:rsid w:val="00660225"/>
    <w:rsid w:val="00661471"/>
    <w:rsid w:val="00663618"/>
    <w:rsid w:val="0066391C"/>
    <w:rsid w:val="00664790"/>
    <w:rsid w:val="00664DF8"/>
    <w:rsid w:val="0067037A"/>
    <w:rsid w:val="00671BEC"/>
    <w:rsid w:val="00674FA5"/>
    <w:rsid w:val="00675F4A"/>
    <w:rsid w:val="00680DBB"/>
    <w:rsid w:val="006816F9"/>
    <w:rsid w:val="00683544"/>
    <w:rsid w:val="0068376C"/>
    <w:rsid w:val="00691D94"/>
    <w:rsid w:val="00693EC1"/>
    <w:rsid w:val="00694536"/>
    <w:rsid w:val="00696299"/>
    <w:rsid w:val="00697862"/>
    <w:rsid w:val="006A245C"/>
    <w:rsid w:val="006A4775"/>
    <w:rsid w:val="006A545F"/>
    <w:rsid w:val="006A5859"/>
    <w:rsid w:val="006A5D61"/>
    <w:rsid w:val="006A6EC4"/>
    <w:rsid w:val="006A76F0"/>
    <w:rsid w:val="006B0DD4"/>
    <w:rsid w:val="006B1E95"/>
    <w:rsid w:val="006B5FE0"/>
    <w:rsid w:val="006B74B4"/>
    <w:rsid w:val="006C0E7F"/>
    <w:rsid w:val="006C21F1"/>
    <w:rsid w:val="006C561B"/>
    <w:rsid w:val="006C66C4"/>
    <w:rsid w:val="006E4255"/>
    <w:rsid w:val="006E5174"/>
    <w:rsid w:val="006F0740"/>
    <w:rsid w:val="006F35D1"/>
    <w:rsid w:val="006F75B3"/>
    <w:rsid w:val="00702EEA"/>
    <w:rsid w:val="0070373C"/>
    <w:rsid w:val="00705AA8"/>
    <w:rsid w:val="00705ECC"/>
    <w:rsid w:val="00707A42"/>
    <w:rsid w:val="00707DD6"/>
    <w:rsid w:val="007102C8"/>
    <w:rsid w:val="007119ED"/>
    <w:rsid w:val="00714614"/>
    <w:rsid w:val="00714ED5"/>
    <w:rsid w:val="00716CC1"/>
    <w:rsid w:val="00722673"/>
    <w:rsid w:val="00722D02"/>
    <w:rsid w:val="00722F56"/>
    <w:rsid w:val="007308D1"/>
    <w:rsid w:val="007330EF"/>
    <w:rsid w:val="007359FE"/>
    <w:rsid w:val="007370B1"/>
    <w:rsid w:val="00737CB3"/>
    <w:rsid w:val="007403FB"/>
    <w:rsid w:val="00741F7E"/>
    <w:rsid w:val="007452A8"/>
    <w:rsid w:val="0074569C"/>
    <w:rsid w:val="007458B1"/>
    <w:rsid w:val="007467C9"/>
    <w:rsid w:val="00747721"/>
    <w:rsid w:val="007505E2"/>
    <w:rsid w:val="007538A6"/>
    <w:rsid w:val="007538F1"/>
    <w:rsid w:val="00756D4B"/>
    <w:rsid w:val="00761FAF"/>
    <w:rsid w:val="00762A1F"/>
    <w:rsid w:val="007632DB"/>
    <w:rsid w:val="007648DC"/>
    <w:rsid w:val="0076669C"/>
    <w:rsid w:val="007671AA"/>
    <w:rsid w:val="0077537D"/>
    <w:rsid w:val="00780C84"/>
    <w:rsid w:val="0078221B"/>
    <w:rsid w:val="00783698"/>
    <w:rsid w:val="00783BFD"/>
    <w:rsid w:val="00784419"/>
    <w:rsid w:val="00786656"/>
    <w:rsid w:val="00790A8D"/>
    <w:rsid w:val="00791867"/>
    <w:rsid w:val="00792367"/>
    <w:rsid w:val="007958C9"/>
    <w:rsid w:val="00796610"/>
    <w:rsid w:val="007974B5"/>
    <w:rsid w:val="007A05BF"/>
    <w:rsid w:val="007A6B4D"/>
    <w:rsid w:val="007B4464"/>
    <w:rsid w:val="007B79DF"/>
    <w:rsid w:val="007C352D"/>
    <w:rsid w:val="007C3DB3"/>
    <w:rsid w:val="007C4FEC"/>
    <w:rsid w:val="007C659B"/>
    <w:rsid w:val="007C6C01"/>
    <w:rsid w:val="007D2F60"/>
    <w:rsid w:val="007D3A87"/>
    <w:rsid w:val="007D3EB4"/>
    <w:rsid w:val="007E2FDB"/>
    <w:rsid w:val="007F4EA0"/>
    <w:rsid w:val="007F78F4"/>
    <w:rsid w:val="00800072"/>
    <w:rsid w:val="00800E3D"/>
    <w:rsid w:val="00801ED2"/>
    <w:rsid w:val="0080387B"/>
    <w:rsid w:val="00806875"/>
    <w:rsid w:val="0080730D"/>
    <w:rsid w:val="008149BB"/>
    <w:rsid w:val="008166DE"/>
    <w:rsid w:val="00826C23"/>
    <w:rsid w:val="008350DF"/>
    <w:rsid w:val="00835EBF"/>
    <w:rsid w:val="00842967"/>
    <w:rsid w:val="00844D7A"/>
    <w:rsid w:val="00846E92"/>
    <w:rsid w:val="00850962"/>
    <w:rsid w:val="00850B20"/>
    <w:rsid w:val="0085294E"/>
    <w:rsid w:val="00854A4C"/>
    <w:rsid w:val="0085749A"/>
    <w:rsid w:val="00857A6C"/>
    <w:rsid w:val="00861C6C"/>
    <w:rsid w:val="00865B1A"/>
    <w:rsid w:val="00866006"/>
    <w:rsid w:val="00866310"/>
    <w:rsid w:val="00866DFD"/>
    <w:rsid w:val="00866EDD"/>
    <w:rsid w:val="00871334"/>
    <w:rsid w:val="008716E0"/>
    <w:rsid w:val="008760E6"/>
    <w:rsid w:val="00881361"/>
    <w:rsid w:val="00890503"/>
    <w:rsid w:val="0089097E"/>
    <w:rsid w:val="00890F4C"/>
    <w:rsid w:val="00891410"/>
    <w:rsid w:val="00891FF2"/>
    <w:rsid w:val="00895106"/>
    <w:rsid w:val="00896C30"/>
    <w:rsid w:val="00896CCB"/>
    <w:rsid w:val="008A0627"/>
    <w:rsid w:val="008A4AFD"/>
    <w:rsid w:val="008A6233"/>
    <w:rsid w:val="008B0AC6"/>
    <w:rsid w:val="008B1FDC"/>
    <w:rsid w:val="008B2109"/>
    <w:rsid w:val="008B2380"/>
    <w:rsid w:val="008B27DD"/>
    <w:rsid w:val="008B3B67"/>
    <w:rsid w:val="008B3B7E"/>
    <w:rsid w:val="008C245E"/>
    <w:rsid w:val="008C42AB"/>
    <w:rsid w:val="008C5D7D"/>
    <w:rsid w:val="008C7C12"/>
    <w:rsid w:val="008D1CF8"/>
    <w:rsid w:val="008D214B"/>
    <w:rsid w:val="008D2DF1"/>
    <w:rsid w:val="008D53A8"/>
    <w:rsid w:val="008E0C8B"/>
    <w:rsid w:val="008E373F"/>
    <w:rsid w:val="008E38D0"/>
    <w:rsid w:val="008E7438"/>
    <w:rsid w:val="008E79A3"/>
    <w:rsid w:val="008E7A5E"/>
    <w:rsid w:val="008E7BDF"/>
    <w:rsid w:val="008F33F8"/>
    <w:rsid w:val="008F39D1"/>
    <w:rsid w:val="008F6120"/>
    <w:rsid w:val="008F675F"/>
    <w:rsid w:val="00901D4D"/>
    <w:rsid w:val="009025A7"/>
    <w:rsid w:val="009034FA"/>
    <w:rsid w:val="0090404F"/>
    <w:rsid w:val="009135D8"/>
    <w:rsid w:val="0091421D"/>
    <w:rsid w:val="0091660D"/>
    <w:rsid w:val="00916677"/>
    <w:rsid w:val="009205DD"/>
    <w:rsid w:val="00924CA0"/>
    <w:rsid w:val="00924D0A"/>
    <w:rsid w:val="009252A0"/>
    <w:rsid w:val="009261E3"/>
    <w:rsid w:val="009277C8"/>
    <w:rsid w:val="00934D88"/>
    <w:rsid w:val="00937B41"/>
    <w:rsid w:val="00942FB9"/>
    <w:rsid w:val="00944B73"/>
    <w:rsid w:val="00947286"/>
    <w:rsid w:val="0095054C"/>
    <w:rsid w:val="00950CD4"/>
    <w:rsid w:val="00954C65"/>
    <w:rsid w:val="00955D7C"/>
    <w:rsid w:val="009631B5"/>
    <w:rsid w:val="0096388D"/>
    <w:rsid w:val="009650D6"/>
    <w:rsid w:val="00965103"/>
    <w:rsid w:val="00973D51"/>
    <w:rsid w:val="00976E0B"/>
    <w:rsid w:val="00981A88"/>
    <w:rsid w:val="0098681A"/>
    <w:rsid w:val="00986A04"/>
    <w:rsid w:val="00987A9C"/>
    <w:rsid w:val="00990044"/>
    <w:rsid w:val="00994139"/>
    <w:rsid w:val="00994510"/>
    <w:rsid w:val="009957F5"/>
    <w:rsid w:val="00997B16"/>
    <w:rsid w:val="009A552B"/>
    <w:rsid w:val="009A592D"/>
    <w:rsid w:val="009B2B98"/>
    <w:rsid w:val="009B310B"/>
    <w:rsid w:val="009B5D71"/>
    <w:rsid w:val="009B6327"/>
    <w:rsid w:val="009C00F7"/>
    <w:rsid w:val="009C23BC"/>
    <w:rsid w:val="009C2500"/>
    <w:rsid w:val="009C3474"/>
    <w:rsid w:val="009D2241"/>
    <w:rsid w:val="009D2BEB"/>
    <w:rsid w:val="009D47D6"/>
    <w:rsid w:val="009D705F"/>
    <w:rsid w:val="009D7E4E"/>
    <w:rsid w:val="009E057E"/>
    <w:rsid w:val="009E0DE7"/>
    <w:rsid w:val="009E4C15"/>
    <w:rsid w:val="009E5018"/>
    <w:rsid w:val="009E6258"/>
    <w:rsid w:val="009E79FF"/>
    <w:rsid w:val="009F1203"/>
    <w:rsid w:val="009F4968"/>
    <w:rsid w:val="009F68DF"/>
    <w:rsid w:val="00A02A2E"/>
    <w:rsid w:val="00A02C69"/>
    <w:rsid w:val="00A04C49"/>
    <w:rsid w:val="00A07130"/>
    <w:rsid w:val="00A103FF"/>
    <w:rsid w:val="00A14727"/>
    <w:rsid w:val="00A16312"/>
    <w:rsid w:val="00A16AB7"/>
    <w:rsid w:val="00A16ACA"/>
    <w:rsid w:val="00A17EB5"/>
    <w:rsid w:val="00A21BEB"/>
    <w:rsid w:val="00A27A05"/>
    <w:rsid w:val="00A309B0"/>
    <w:rsid w:val="00A33CD4"/>
    <w:rsid w:val="00A350E3"/>
    <w:rsid w:val="00A3519F"/>
    <w:rsid w:val="00A359D7"/>
    <w:rsid w:val="00A363ED"/>
    <w:rsid w:val="00A36D51"/>
    <w:rsid w:val="00A42A1C"/>
    <w:rsid w:val="00A46754"/>
    <w:rsid w:val="00A53E8D"/>
    <w:rsid w:val="00A5641E"/>
    <w:rsid w:val="00A56D90"/>
    <w:rsid w:val="00A60B1E"/>
    <w:rsid w:val="00A61BDE"/>
    <w:rsid w:val="00A63AF5"/>
    <w:rsid w:val="00A63F35"/>
    <w:rsid w:val="00A7491B"/>
    <w:rsid w:val="00A7570A"/>
    <w:rsid w:val="00A777DE"/>
    <w:rsid w:val="00A81D0C"/>
    <w:rsid w:val="00A821C7"/>
    <w:rsid w:val="00A8369B"/>
    <w:rsid w:val="00A85A69"/>
    <w:rsid w:val="00A90462"/>
    <w:rsid w:val="00A91C18"/>
    <w:rsid w:val="00A9267B"/>
    <w:rsid w:val="00A95BA9"/>
    <w:rsid w:val="00A96F2B"/>
    <w:rsid w:val="00AA0456"/>
    <w:rsid w:val="00AA0D83"/>
    <w:rsid w:val="00AA12BA"/>
    <w:rsid w:val="00AA2E26"/>
    <w:rsid w:val="00AA45F8"/>
    <w:rsid w:val="00AB30FF"/>
    <w:rsid w:val="00AB4CEE"/>
    <w:rsid w:val="00AB7868"/>
    <w:rsid w:val="00AC273A"/>
    <w:rsid w:val="00AC2A5E"/>
    <w:rsid w:val="00AC3AE0"/>
    <w:rsid w:val="00AC5505"/>
    <w:rsid w:val="00AD1330"/>
    <w:rsid w:val="00AD38C7"/>
    <w:rsid w:val="00AD3C00"/>
    <w:rsid w:val="00AD452A"/>
    <w:rsid w:val="00AD56B3"/>
    <w:rsid w:val="00AD7390"/>
    <w:rsid w:val="00AE046A"/>
    <w:rsid w:val="00AE053E"/>
    <w:rsid w:val="00AE062F"/>
    <w:rsid w:val="00AE3798"/>
    <w:rsid w:val="00AE38FD"/>
    <w:rsid w:val="00AE4008"/>
    <w:rsid w:val="00AE45B6"/>
    <w:rsid w:val="00AE546F"/>
    <w:rsid w:val="00AE63DB"/>
    <w:rsid w:val="00AF02AF"/>
    <w:rsid w:val="00AF3191"/>
    <w:rsid w:val="00AF4098"/>
    <w:rsid w:val="00AF46FD"/>
    <w:rsid w:val="00AF4C3A"/>
    <w:rsid w:val="00AF6CD4"/>
    <w:rsid w:val="00B02D42"/>
    <w:rsid w:val="00B02FE3"/>
    <w:rsid w:val="00B0426A"/>
    <w:rsid w:val="00B07B8A"/>
    <w:rsid w:val="00B1058F"/>
    <w:rsid w:val="00B124D2"/>
    <w:rsid w:val="00B13581"/>
    <w:rsid w:val="00B14CD8"/>
    <w:rsid w:val="00B16B83"/>
    <w:rsid w:val="00B1796D"/>
    <w:rsid w:val="00B2002C"/>
    <w:rsid w:val="00B20C0F"/>
    <w:rsid w:val="00B213E1"/>
    <w:rsid w:val="00B21823"/>
    <w:rsid w:val="00B27329"/>
    <w:rsid w:val="00B377AF"/>
    <w:rsid w:val="00B4072D"/>
    <w:rsid w:val="00B41D5B"/>
    <w:rsid w:val="00B42889"/>
    <w:rsid w:val="00B43AD9"/>
    <w:rsid w:val="00B43E6D"/>
    <w:rsid w:val="00B51238"/>
    <w:rsid w:val="00B51CE4"/>
    <w:rsid w:val="00B520F4"/>
    <w:rsid w:val="00B5320E"/>
    <w:rsid w:val="00B54C63"/>
    <w:rsid w:val="00B60120"/>
    <w:rsid w:val="00B601D3"/>
    <w:rsid w:val="00B609C1"/>
    <w:rsid w:val="00B620BE"/>
    <w:rsid w:val="00B635CF"/>
    <w:rsid w:val="00B6378F"/>
    <w:rsid w:val="00B638FB"/>
    <w:rsid w:val="00B6791F"/>
    <w:rsid w:val="00B71156"/>
    <w:rsid w:val="00B72C64"/>
    <w:rsid w:val="00B8052D"/>
    <w:rsid w:val="00B83383"/>
    <w:rsid w:val="00B83BA3"/>
    <w:rsid w:val="00B91B74"/>
    <w:rsid w:val="00B934CC"/>
    <w:rsid w:val="00B93A66"/>
    <w:rsid w:val="00B95280"/>
    <w:rsid w:val="00BA0294"/>
    <w:rsid w:val="00BA27ED"/>
    <w:rsid w:val="00BA54AF"/>
    <w:rsid w:val="00BB2E88"/>
    <w:rsid w:val="00BB6F20"/>
    <w:rsid w:val="00BB7E4C"/>
    <w:rsid w:val="00BC2439"/>
    <w:rsid w:val="00BC2A89"/>
    <w:rsid w:val="00BD0211"/>
    <w:rsid w:val="00BD0DC0"/>
    <w:rsid w:val="00BD3F90"/>
    <w:rsid w:val="00BD5952"/>
    <w:rsid w:val="00BD79EF"/>
    <w:rsid w:val="00BD7E63"/>
    <w:rsid w:val="00BE11C9"/>
    <w:rsid w:val="00BE3124"/>
    <w:rsid w:val="00BE50CF"/>
    <w:rsid w:val="00BF1D53"/>
    <w:rsid w:val="00BF27C5"/>
    <w:rsid w:val="00BF5A66"/>
    <w:rsid w:val="00C013BF"/>
    <w:rsid w:val="00C03D45"/>
    <w:rsid w:val="00C05153"/>
    <w:rsid w:val="00C061B8"/>
    <w:rsid w:val="00C068AA"/>
    <w:rsid w:val="00C11AF5"/>
    <w:rsid w:val="00C14A74"/>
    <w:rsid w:val="00C1681A"/>
    <w:rsid w:val="00C20947"/>
    <w:rsid w:val="00C21C85"/>
    <w:rsid w:val="00C2487C"/>
    <w:rsid w:val="00C25C44"/>
    <w:rsid w:val="00C261D1"/>
    <w:rsid w:val="00C26670"/>
    <w:rsid w:val="00C26EDC"/>
    <w:rsid w:val="00C3230B"/>
    <w:rsid w:val="00C32C35"/>
    <w:rsid w:val="00C41AB2"/>
    <w:rsid w:val="00C41F0E"/>
    <w:rsid w:val="00C45B1F"/>
    <w:rsid w:val="00C47168"/>
    <w:rsid w:val="00C50B98"/>
    <w:rsid w:val="00C523BD"/>
    <w:rsid w:val="00C52952"/>
    <w:rsid w:val="00C52CF0"/>
    <w:rsid w:val="00C55C13"/>
    <w:rsid w:val="00C57E3B"/>
    <w:rsid w:val="00C611A3"/>
    <w:rsid w:val="00C66004"/>
    <w:rsid w:val="00C660CA"/>
    <w:rsid w:val="00C67F92"/>
    <w:rsid w:val="00C73ACA"/>
    <w:rsid w:val="00C77298"/>
    <w:rsid w:val="00C77BE2"/>
    <w:rsid w:val="00C83363"/>
    <w:rsid w:val="00C864BD"/>
    <w:rsid w:val="00C92E01"/>
    <w:rsid w:val="00C93F92"/>
    <w:rsid w:val="00C95FB3"/>
    <w:rsid w:val="00CA1D04"/>
    <w:rsid w:val="00CA413E"/>
    <w:rsid w:val="00CA454E"/>
    <w:rsid w:val="00CA4DBA"/>
    <w:rsid w:val="00CA7883"/>
    <w:rsid w:val="00CB057D"/>
    <w:rsid w:val="00CB38C7"/>
    <w:rsid w:val="00CB39D0"/>
    <w:rsid w:val="00CB3C62"/>
    <w:rsid w:val="00CB4C75"/>
    <w:rsid w:val="00CB5123"/>
    <w:rsid w:val="00CB5CD0"/>
    <w:rsid w:val="00CB5CEA"/>
    <w:rsid w:val="00CC1ED2"/>
    <w:rsid w:val="00CC3124"/>
    <w:rsid w:val="00CC7306"/>
    <w:rsid w:val="00CD0BD3"/>
    <w:rsid w:val="00CD3DEA"/>
    <w:rsid w:val="00CD52AF"/>
    <w:rsid w:val="00CD7FF4"/>
    <w:rsid w:val="00CE0FB4"/>
    <w:rsid w:val="00CE3604"/>
    <w:rsid w:val="00CE5F03"/>
    <w:rsid w:val="00CE6A52"/>
    <w:rsid w:val="00CE70AB"/>
    <w:rsid w:val="00CE7189"/>
    <w:rsid w:val="00CF060D"/>
    <w:rsid w:val="00CF2640"/>
    <w:rsid w:val="00CF33A2"/>
    <w:rsid w:val="00CF5497"/>
    <w:rsid w:val="00CF5C87"/>
    <w:rsid w:val="00D0094A"/>
    <w:rsid w:val="00D018A9"/>
    <w:rsid w:val="00D01A5D"/>
    <w:rsid w:val="00D0334B"/>
    <w:rsid w:val="00D06551"/>
    <w:rsid w:val="00D12E5F"/>
    <w:rsid w:val="00D13068"/>
    <w:rsid w:val="00D1356C"/>
    <w:rsid w:val="00D1532D"/>
    <w:rsid w:val="00D1737D"/>
    <w:rsid w:val="00D1790B"/>
    <w:rsid w:val="00D235B5"/>
    <w:rsid w:val="00D24917"/>
    <w:rsid w:val="00D301B4"/>
    <w:rsid w:val="00D312E9"/>
    <w:rsid w:val="00D328BE"/>
    <w:rsid w:val="00D3321A"/>
    <w:rsid w:val="00D33783"/>
    <w:rsid w:val="00D33852"/>
    <w:rsid w:val="00D36279"/>
    <w:rsid w:val="00D36EFE"/>
    <w:rsid w:val="00D37755"/>
    <w:rsid w:val="00D3798F"/>
    <w:rsid w:val="00D4053B"/>
    <w:rsid w:val="00D41A81"/>
    <w:rsid w:val="00D4203C"/>
    <w:rsid w:val="00D4213F"/>
    <w:rsid w:val="00D42733"/>
    <w:rsid w:val="00D46EF6"/>
    <w:rsid w:val="00D47E26"/>
    <w:rsid w:val="00D53519"/>
    <w:rsid w:val="00D5521B"/>
    <w:rsid w:val="00D64280"/>
    <w:rsid w:val="00D64404"/>
    <w:rsid w:val="00D6589B"/>
    <w:rsid w:val="00D67B12"/>
    <w:rsid w:val="00D7195A"/>
    <w:rsid w:val="00D74F09"/>
    <w:rsid w:val="00D8527C"/>
    <w:rsid w:val="00D85ADA"/>
    <w:rsid w:val="00D865DF"/>
    <w:rsid w:val="00D86953"/>
    <w:rsid w:val="00D90717"/>
    <w:rsid w:val="00D92A89"/>
    <w:rsid w:val="00D952FA"/>
    <w:rsid w:val="00D96C50"/>
    <w:rsid w:val="00D977CF"/>
    <w:rsid w:val="00DA1CE0"/>
    <w:rsid w:val="00DA3516"/>
    <w:rsid w:val="00DA7D00"/>
    <w:rsid w:val="00DB0053"/>
    <w:rsid w:val="00DB039C"/>
    <w:rsid w:val="00DB352D"/>
    <w:rsid w:val="00DB469F"/>
    <w:rsid w:val="00DB669D"/>
    <w:rsid w:val="00DC2007"/>
    <w:rsid w:val="00DC38B7"/>
    <w:rsid w:val="00DC6145"/>
    <w:rsid w:val="00DC7AAE"/>
    <w:rsid w:val="00DD4690"/>
    <w:rsid w:val="00DD6B80"/>
    <w:rsid w:val="00DD7F44"/>
    <w:rsid w:val="00DE3614"/>
    <w:rsid w:val="00DE399D"/>
    <w:rsid w:val="00DE3B55"/>
    <w:rsid w:val="00DE3FCD"/>
    <w:rsid w:val="00DE6676"/>
    <w:rsid w:val="00DE7C86"/>
    <w:rsid w:val="00DF1C71"/>
    <w:rsid w:val="00DF3EB1"/>
    <w:rsid w:val="00E0029F"/>
    <w:rsid w:val="00E009BC"/>
    <w:rsid w:val="00E01216"/>
    <w:rsid w:val="00E01B5D"/>
    <w:rsid w:val="00E02C36"/>
    <w:rsid w:val="00E10882"/>
    <w:rsid w:val="00E11656"/>
    <w:rsid w:val="00E11E8E"/>
    <w:rsid w:val="00E12127"/>
    <w:rsid w:val="00E171EA"/>
    <w:rsid w:val="00E2138A"/>
    <w:rsid w:val="00E244F3"/>
    <w:rsid w:val="00E31656"/>
    <w:rsid w:val="00E31EAB"/>
    <w:rsid w:val="00E34888"/>
    <w:rsid w:val="00E362FF"/>
    <w:rsid w:val="00E402ED"/>
    <w:rsid w:val="00E44E99"/>
    <w:rsid w:val="00E4568E"/>
    <w:rsid w:val="00E4794B"/>
    <w:rsid w:val="00E51103"/>
    <w:rsid w:val="00E53EE4"/>
    <w:rsid w:val="00E556F3"/>
    <w:rsid w:val="00E57D91"/>
    <w:rsid w:val="00E6274B"/>
    <w:rsid w:val="00E63278"/>
    <w:rsid w:val="00E648F4"/>
    <w:rsid w:val="00E65CB8"/>
    <w:rsid w:val="00E65D0D"/>
    <w:rsid w:val="00E66128"/>
    <w:rsid w:val="00E7053B"/>
    <w:rsid w:val="00E70F93"/>
    <w:rsid w:val="00E7349A"/>
    <w:rsid w:val="00E74123"/>
    <w:rsid w:val="00E76211"/>
    <w:rsid w:val="00E77F61"/>
    <w:rsid w:val="00E83B63"/>
    <w:rsid w:val="00E856DB"/>
    <w:rsid w:val="00E874E0"/>
    <w:rsid w:val="00E90394"/>
    <w:rsid w:val="00E9159E"/>
    <w:rsid w:val="00E91DFE"/>
    <w:rsid w:val="00E97FF8"/>
    <w:rsid w:val="00EA4DDE"/>
    <w:rsid w:val="00EB00A5"/>
    <w:rsid w:val="00EB2F98"/>
    <w:rsid w:val="00EB30B8"/>
    <w:rsid w:val="00EB4363"/>
    <w:rsid w:val="00EB4B63"/>
    <w:rsid w:val="00EB59DA"/>
    <w:rsid w:val="00EB64F6"/>
    <w:rsid w:val="00EC74EE"/>
    <w:rsid w:val="00ED0568"/>
    <w:rsid w:val="00ED3F6B"/>
    <w:rsid w:val="00ED485D"/>
    <w:rsid w:val="00EE445A"/>
    <w:rsid w:val="00EE7EBA"/>
    <w:rsid w:val="00EF0C1C"/>
    <w:rsid w:val="00F05CE8"/>
    <w:rsid w:val="00F07BA5"/>
    <w:rsid w:val="00F1093A"/>
    <w:rsid w:val="00F11D3A"/>
    <w:rsid w:val="00F13BF0"/>
    <w:rsid w:val="00F144BD"/>
    <w:rsid w:val="00F148D7"/>
    <w:rsid w:val="00F14CBE"/>
    <w:rsid w:val="00F1762B"/>
    <w:rsid w:val="00F202C4"/>
    <w:rsid w:val="00F21159"/>
    <w:rsid w:val="00F212F2"/>
    <w:rsid w:val="00F2480E"/>
    <w:rsid w:val="00F249C4"/>
    <w:rsid w:val="00F25E68"/>
    <w:rsid w:val="00F31AFC"/>
    <w:rsid w:val="00F33642"/>
    <w:rsid w:val="00F3387D"/>
    <w:rsid w:val="00F351EF"/>
    <w:rsid w:val="00F35856"/>
    <w:rsid w:val="00F36124"/>
    <w:rsid w:val="00F37C52"/>
    <w:rsid w:val="00F406B7"/>
    <w:rsid w:val="00F42CF9"/>
    <w:rsid w:val="00F43DD2"/>
    <w:rsid w:val="00F44917"/>
    <w:rsid w:val="00F45461"/>
    <w:rsid w:val="00F46155"/>
    <w:rsid w:val="00F50485"/>
    <w:rsid w:val="00F51B0D"/>
    <w:rsid w:val="00F54922"/>
    <w:rsid w:val="00F55B22"/>
    <w:rsid w:val="00F55B9B"/>
    <w:rsid w:val="00F56E21"/>
    <w:rsid w:val="00F610D2"/>
    <w:rsid w:val="00F653B3"/>
    <w:rsid w:val="00F74905"/>
    <w:rsid w:val="00F75CF5"/>
    <w:rsid w:val="00F77D52"/>
    <w:rsid w:val="00F77F70"/>
    <w:rsid w:val="00F84192"/>
    <w:rsid w:val="00F8558F"/>
    <w:rsid w:val="00F855FE"/>
    <w:rsid w:val="00F9068F"/>
    <w:rsid w:val="00F93833"/>
    <w:rsid w:val="00F96208"/>
    <w:rsid w:val="00F96387"/>
    <w:rsid w:val="00FA2198"/>
    <w:rsid w:val="00FA5E36"/>
    <w:rsid w:val="00FA5E71"/>
    <w:rsid w:val="00FA6D8C"/>
    <w:rsid w:val="00FB2441"/>
    <w:rsid w:val="00FB2815"/>
    <w:rsid w:val="00FB7221"/>
    <w:rsid w:val="00FC56CE"/>
    <w:rsid w:val="00FC67DF"/>
    <w:rsid w:val="00FC7E29"/>
    <w:rsid w:val="00FD155B"/>
    <w:rsid w:val="00FD1CD9"/>
    <w:rsid w:val="00FD314F"/>
    <w:rsid w:val="00FD3EEF"/>
    <w:rsid w:val="00FD403B"/>
    <w:rsid w:val="00FD6B2F"/>
    <w:rsid w:val="00FE0E8B"/>
    <w:rsid w:val="00FE11A4"/>
    <w:rsid w:val="00FE307A"/>
    <w:rsid w:val="00FE3B50"/>
    <w:rsid w:val="00FE6546"/>
    <w:rsid w:val="00FF0DDB"/>
    <w:rsid w:val="00FF110C"/>
    <w:rsid w:val="00FF15A8"/>
    <w:rsid w:val="00FF359B"/>
    <w:rsid w:val="00FF6849"/>
    <w:rsid w:val="00FF6A59"/>
    <w:rsid w:val="01057174"/>
    <w:rsid w:val="014B7939"/>
    <w:rsid w:val="0168325F"/>
    <w:rsid w:val="0176342C"/>
    <w:rsid w:val="01AC3A93"/>
    <w:rsid w:val="028D33DD"/>
    <w:rsid w:val="0320472C"/>
    <w:rsid w:val="039854C1"/>
    <w:rsid w:val="03BD2EEF"/>
    <w:rsid w:val="0451447E"/>
    <w:rsid w:val="048605CC"/>
    <w:rsid w:val="04FA4B16"/>
    <w:rsid w:val="0613130C"/>
    <w:rsid w:val="062C63BC"/>
    <w:rsid w:val="067032E2"/>
    <w:rsid w:val="068319B3"/>
    <w:rsid w:val="07801F3A"/>
    <w:rsid w:val="08035739"/>
    <w:rsid w:val="0878647D"/>
    <w:rsid w:val="089112ED"/>
    <w:rsid w:val="0A0C3564"/>
    <w:rsid w:val="0A6842D0"/>
    <w:rsid w:val="0C763815"/>
    <w:rsid w:val="0C9D2956"/>
    <w:rsid w:val="0D357626"/>
    <w:rsid w:val="0DFE2B9A"/>
    <w:rsid w:val="0E9F5DF3"/>
    <w:rsid w:val="0EE62C1A"/>
    <w:rsid w:val="0FA22205"/>
    <w:rsid w:val="0FAC0AC3"/>
    <w:rsid w:val="10141182"/>
    <w:rsid w:val="101778B2"/>
    <w:rsid w:val="103E107A"/>
    <w:rsid w:val="10433815"/>
    <w:rsid w:val="10C11AD5"/>
    <w:rsid w:val="111D5E14"/>
    <w:rsid w:val="116C6D9B"/>
    <w:rsid w:val="1185393E"/>
    <w:rsid w:val="11C05D06"/>
    <w:rsid w:val="11E84674"/>
    <w:rsid w:val="11F77982"/>
    <w:rsid w:val="124E6D29"/>
    <w:rsid w:val="126A2BFF"/>
    <w:rsid w:val="126B225D"/>
    <w:rsid w:val="134A4EBA"/>
    <w:rsid w:val="13B14F39"/>
    <w:rsid w:val="14223741"/>
    <w:rsid w:val="147246C9"/>
    <w:rsid w:val="149A7686"/>
    <w:rsid w:val="15B64A89"/>
    <w:rsid w:val="15D6423F"/>
    <w:rsid w:val="15E472B0"/>
    <w:rsid w:val="1706734A"/>
    <w:rsid w:val="170A508C"/>
    <w:rsid w:val="179D7833"/>
    <w:rsid w:val="17F55656"/>
    <w:rsid w:val="18F338FE"/>
    <w:rsid w:val="19697BDC"/>
    <w:rsid w:val="1A1A09FA"/>
    <w:rsid w:val="1A497D2A"/>
    <w:rsid w:val="1A5D1977"/>
    <w:rsid w:val="1AC44733"/>
    <w:rsid w:val="1B1C3A1D"/>
    <w:rsid w:val="1BF81957"/>
    <w:rsid w:val="1C127DA7"/>
    <w:rsid w:val="1C1F1287"/>
    <w:rsid w:val="1CA73EBC"/>
    <w:rsid w:val="1CC67E87"/>
    <w:rsid w:val="1D183B15"/>
    <w:rsid w:val="1EDA17E8"/>
    <w:rsid w:val="1F9E2816"/>
    <w:rsid w:val="1FDC0947"/>
    <w:rsid w:val="20DD736E"/>
    <w:rsid w:val="21DF0EC4"/>
    <w:rsid w:val="21E43A4F"/>
    <w:rsid w:val="22066531"/>
    <w:rsid w:val="2288155B"/>
    <w:rsid w:val="23294AEC"/>
    <w:rsid w:val="24172CC7"/>
    <w:rsid w:val="24457704"/>
    <w:rsid w:val="25184116"/>
    <w:rsid w:val="25276E09"/>
    <w:rsid w:val="25E42F4C"/>
    <w:rsid w:val="26263565"/>
    <w:rsid w:val="26610528"/>
    <w:rsid w:val="26FB7646"/>
    <w:rsid w:val="271E5FE8"/>
    <w:rsid w:val="276F4967"/>
    <w:rsid w:val="281D44F4"/>
    <w:rsid w:val="28902F18"/>
    <w:rsid w:val="2B1716CE"/>
    <w:rsid w:val="2B514BE0"/>
    <w:rsid w:val="2BA2368E"/>
    <w:rsid w:val="2BCB77EF"/>
    <w:rsid w:val="2C135F55"/>
    <w:rsid w:val="2C7C3EDF"/>
    <w:rsid w:val="2D5F487A"/>
    <w:rsid w:val="2E2B0DDF"/>
    <w:rsid w:val="2E771BB8"/>
    <w:rsid w:val="2F3064F7"/>
    <w:rsid w:val="2F8A2D80"/>
    <w:rsid w:val="2F9B2437"/>
    <w:rsid w:val="2FEA0789"/>
    <w:rsid w:val="30403475"/>
    <w:rsid w:val="308F13B7"/>
    <w:rsid w:val="30A27280"/>
    <w:rsid w:val="32342F35"/>
    <w:rsid w:val="323820D1"/>
    <w:rsid w:val="323B2146"/>
    <w:rsid w:val="32F88ED8"/>
    <w:rsid w:val="330E64E9"/>
    <w:rsid w:val="33B8407C"/>
    <w:rsid w:val="340053F5"/>
    <w:rsid w:val="34F04608"/>
    <w:rsid w:val="35247BBC"/>
    <w:rsid w:val="35BB5A78"/>
    <w:rsid w:val="35E378F8"/>
    <w:rsid w:val="363D4742"/>
    <w:rsid w:val="364F128A"/>
    <w:rsid w:val="36FA306D"/>
    <w:rsid w:val="370D23A6"/>
    <w:rsid w:val="3724764D"/>
    <w:rsid w:val="37C7273F"/>
    <w:rsid w:val="383400B9"/>
    <w:rsid w:val="39FFFA04"/>
    <w:rsid w:val="3AC86541"/>
    <w:rsid w:val="3B1FBECF"/>
    <w:rsid w:val="3B82342F"/>
    <w:rsid w:val="3BAF3C8C"/>
    <w:rsid w:val="3C027EF6"/>
    <w:rsid w:val="3C291261"/>
    <w:rsid w:val="3C5A141B"/>
    <w:rsid w:val="3CE23803"/>
    <w:rsid w:val="3D1D257C"/>
    <w:rsid w:val="3D7804FA"/>
    <w:rsid w:val="3D9B02CA"/>
    <w:rsid w:val="3DDD65BE"/>
    <w:rsid w:val="3DE5F3D0"/>
    <w:rsid w:val="3DE7323F"/>
    <w:rsid w:val="3DFF227A"/>
    <w:rsid w:val="3E083824"/>
    <w:rsid w:val="3E1D6BA4"/>
    <w:rsid w:val="3E5F540E"/>
    <w:rsid w:val="3E756D8A"/>
    <w:rsid w:val="3E900DB1"/>
    <w:rsid w:val="3FD12164"/>
    <w:rsid w:val="3FEF143A"/>
    <w:rsid w:val="40162593"/>
    <w:rsid w:val="40246540"/>
    <w:rsid w:val="4040474B"/>
    <w:rsid w:val="40CB28E7"/>
    <w:rsid w:val="40E8793D"/>
    <w:rsid w:val="40F333CB"/>
    <w:rsid w:val="413F5B04"/>
    <w:rsid w:val="41427CCD"/>
    <w:rsid w:val="41EA240C"/>
    <w:rsid w:val="42B0448A"/>
    <w:rsid w:val="43120A3D"/>
    <w:rsid w:val="43217136"/>
    <w:rsid w:val="438E56E3"/>
    <w:rsid w:val="43942D8E"/>
    <w:rsid w:val="43B11EDD"/>
    <w:rsid w:val="43E77A38"/>
    <w:rsid w:val="442734E4"/>
    <w:rsid w:val="44CA59B7"/>
    <w:rsid w:val="450A426C"/>
    <w:rsid w:val="464F7B16"/>
    <w:rsid w:val="469A75D8"/>
    <w:rsid w:val="47E250E6"/>
    <w:rsid w:val="48782F57"/>
    <w:rsid w:val="488C32A4"/>
    <w:rsid w:val="496817E7"/>
    <w:rsid w:val="4A221CFC"/>
    <w:rsid w:val="4A8D0ADE"/>
    <w:rsid w:val="4B362CD2"/>
    <w:rsid w:val="4B3F6383"/>
    <w:rsid w:val="4B5317A1"/>
    <w:rsid w:val="4B915329"/>
    <w:rsid w:val="4B95246F"/>
    <w:rsid w:val="4BD05255"/>
    <w:rsid w:val="4C251A45"/>
    <w:rsid w:val="4CC67C4A"/>
    <w:rsid w:val="4D207734"/>
    <w:rsid w:val="4E263853"/>
    <w:rsid w:val="4E886A72"/>
    <w:rsid w:val="4E97588C"/>
    <w:rsid w:val="4EA2112B"/>
    <w:rsid w:val="4F1A33B7"/>
    <w:rsid w:val="4F364D8F"/>
    <w:rsid w:val="4F8717A4"/>
    <w:rsid w:val="50724D28"/>
    <w:rsid w:val="510C38AE"/>
    <w:rsid w:val="521A1920"/>
    <w:rsid w:val="523E1829"/>
    <w:rsid w:val="52F43F1F"/>
    <w:rsid w:val="532742F5"/>
    <w:rsid w:val="53BA6F17"/>
    <w:rsid w:val="53C7F644"/>
    <w:rsid w:val="53FB01B4"/>
    <w:rsid w:val="54385CD4"/>
    <w:rsid w:val="547E3EA3"/>
    <w:rsid w:val="551C71AF"/>
    <w:rsid w:val="55A41C2D"/>
    <w:rsid w:val="55AC600C"/>
    <w:rsid w:val="56EF512A"/>
    <w:rsid w:val="57802226"/>
    <w:rsid w:val="593E7E74"/>
    <w:rsid w:val="59B47F65"/>
    <w:rsid w:val="5A244318"/>
    <w:rsid w:val="5AD14B46"/>
    <w:rsid w:val="5AEEADF4"/>
    <w:rsid w:val="5BE3740A"/>
    <w:rsid w:val="5BE54D4D"/>
    <w:rsid w:val="5C9C18B0"/>
    <w:rsid w:val="5CBA3AE4"/>
    <w:rsid w:val="5D560AC7"/>
    <w:rsid w:val="5DDC3F2E"/>
    <w:rsid w:val="5F2F7659"/>
    <w:rsid w:val="5F3C5043"/>
    <w:rsid w:val="5F8E4ACD"/>
    <w:rsid w:val="5FFE63DD"/>
    <w:rsid w:val="627C6907"/>
    <w:rsid w:val="62AB0873"/>
    <w:rsid w:val="62C84A56"/>
    <w:rsid w:val="62CF705E"/>
    <w:rsid w:val="62DE42A4"/>
    <w:rsid w:val="637906B0"/>
    <w:rsid w:val="637B1AF3"/>
    <w:rsid w:val="638E1826"/>
    <w:rsid w:val="63C633B9"/>
    <w:rsid w:val="63F91341"/>
    <w:rsid w:val="643C4FCD"/>
    <w:rsid w:val="649E018F"/>
    <w:rsid w:val="64D4595F"/>
    <w:rsid w:val="675769D0"/>
    <w:rsid w:val="67582877"/>
    <w:rsid w:val="67771D96"/>
    <w:rsid w:val="685A66F9"/>
    <w:rsid w:val="696574CD"/>
    <w:rsid w:val="697A5BAD"/>
    <w:rsid w:val="69CF4947"/>
    <w:rsid w:val="6A1011E7"/>
    <w:rsid w:val="6A5F832A"/>
    <w:rsid w:val="6C615D2A"/>
    <w:rsid w:val="6C8859AD"/>
    <w:rsid w:val="6C9854C4"/>
    <w:rsid w:val="6D374CDD"/>
    <w:rsid w:val="6E7B6636"/>
    <w:rsid w:val="6E8000CC"/>
    <w:rsid w:val="6E8C1058"/>
    <w:rsid w:val="6EA00561"/>
    <w:rsid w:val="6EE80984"/>
    <w:rsid w:val="6EF8049C"/>
    <w:rsid w:val="6EFF0371"/>
    <w:rsid w:val="6F396603"/>
    <w:rsid w:val="6F916F7E"/>
    <w:rsid w:val="6FA90990"/>
    <w:rsid w:val="6FC5C972"/>
    <w:rsid w:val="6FF457DB"/>
    <w:rsid w:val="6FFD03A9"/>
    <w:rsid w:val="703D6AAE"/>
    <w:rsid w:val="70FB07B4"/>
    <w:rsid w:val="72AC1F4D"/>
    <w:rsid w:val="73881E83"/>
    <w:rsid w:val="73DE5EB2"/>
    <w:rsid w:val="744765D2"/>
    <w:rsid w:val="7479612F"/>
    <w:rsid w:val="74ED6EF1"/>
    <w:rsid w:val="751F6782"/>
    <w:rsid w:val="752C1387"/>
    <w:rsid w:val="758D4034"/>
    <w:rsid w:val="75D26446"/>
    <w:rsid w:val="75E67C5F"/>
    <w:rsid w:val="76402E54"/>
    <w:rsid w:val="764F12E9"/>
    <w:rsid w:val="779705C7"/>
    <w:rsid w:val="780E12E3"/>
    <w:rsid w:val="785B2737"/>
    <w:rsid w:val="793BA52C"/>
    <w:rsid w:val="798365F0"/>
    <w:rsid w:val="7AD61FD9"/>
    <w:rsid w:val="7B310FBD"/>
    <w:rsid w:val="7B444040"/>
    <w:rsid w:val="7B5B709C"/>
    <w:rsid w:val="7C3945CD"/>
    <w:rsid w:val="7D11554A"/>
    <w:rsid w:val="7D71302E"/>
    <w:rsid w:val="7D944AE9"/>
    <w:rsid w:val="7D957F29"/>
    <w:rsid w:val="7EF282BC"/>
    <w:rsid w:val="7F722DD3"/>
    <w:rsid w:val="7FA02BB5"/>
    <w:rsid w:val="7FD7A172"/>
    <w:rsid w:val="CFDE1E56"/>
    <w:rsid w:val="D3C39019"/>
    <w:rsid w:val="D3CBDD60"/>
    <w:rsid w:val="DAFF7263"/>
    <w:rsid w:val="DD786E1A"/>
    <w:rsid w:val="DDFE383A"/>
    <w:rsid w:val="DE66A0F4"/>
    <w:rsid w:val="E1B5449E"/>
    <w:rsid w:val="EEDEF01B"/>
    <w:rsid w:val="F6167788"/>
    <w:rsid w:val="FAB6CB73"/>
    <w:rsid w:val="FADFC96F"/>
    <w:rsid w:val="FB5F6B5D"/>
    <w:rsid w:val="FBEF61A9"/>
    <w:rsid w:val="FD67E157"/>
    <w:rsid w:val="FFF08758"/>
    <w:rsid w:val="FFFF4B0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xmlns:wpsCustomData="http://www.wps.cn/officeDocument/2013/wpsCustomData" mc:Ignorable="w14">
  <w:docDefaults>
    <w:rPrDefault>
      <w:rPr>
        <w:rFonts w:ascii="Times New Roman" w:hAnsi="Times New Roman" w:eastAsia="宋体" w:cs="Times New Roman"/>
      </w:rPr>
    </w:rPrDefault>
    <w:pPrDefault/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9" w:semiHidden="0" w:name="heading 1"/>
    <w:lsdException w:qFormat="1" w:uiPriority="9" w:name="heading 2"/>
    <w:lsdException w:qFormat="1" w:uiPriority="9" w:name="heading 3"/>
    <w:lsdException w:qFormat="1" w:uiPriority="9" w:name="heading 4"/>
    <w:lsdException w:qFormat="1" w:uiPriority="9" w:name="heading 5"/>
    <w:lsdException w:qFormat="1" w:uiPriority="9" w:name="heading 6"/>
    <w:lsdException w:qFormat="1" w:uiPriority="9" w:name="heading 7"/>
    <w:lsdException w:qFormat="1" w:uiPriority="9" w:name="heading 8"/>
    <w:lsdException w:qFormat="1" w:uiPriority="9" w:name="heading 9"/>
    <w:lsdException w:uiPriority="99" w:name="index 1"/>
    <w:lsdException w:uiPriority="99" w:name="index 2"/>
    <w:lsdException w:uiPriority="99" w:name="index 3"/>
    <w:lsdException w:uiPriority="99" w:name="index 4"/>
    <w:lsdException w:uiPriority="99" w:name="index 5"/>
    <w:lsdException w:uiPriority="99" w:name="index 6"/>
    <w:lsdException w:uiPriority="99" w:name="index 7"/>
    <w:lsdException w:uiPriority="99" w:name="index 8"/>
    <w:lsdException w:uiPriority="99" w:name="index 9"/>
    <w:lsdException w:uiPriority="39" w:name="toc 1"/>
    <w:lsdException w:uiPriority="39" w:name="toc 2"/>
    <w:lsdException w:uiPriority="39" w:name="toc 3"/>
    <w:lsdException w:uiPriority="39" w:name="toc 4"/>
    <w:lsdException w:uiPriority="39" w:name="toc 5"/>
    <w:lsdException w:uiPriority="39" w:name="toc 6"/>
    <w:lsdException w:uiPriority="39" w:name="toc 7"/>
    <w:lsdException w:uiPriority="39" w:name="toc 8"/>
    <w:lsdException w:uiPriority="39" w:name="toc 9"/>
    <w:lsdException w:uiPriority="99" w:name="Normal Indent"/>
    <w:lsdException w:qFormat="1" w:uiPriority="99" w:semiHidden="0" w:name="footnote text"/>
    <w:lsdException w:qFormat="1" w:uiPriority="99" w:semiHidden="0" w:name="annotation text"/>
    <w:lsdException w:qFormat="1" w:uiPriority="99" w:semiHidden="0" w:name="header"/>
    <w:lsdException w:qFormat="1" w:unhideWhenUsed="0" w:uiPriority="99" w:semiHidden="0" w:name="footer"/>
    <w:lsdException w:uiPriority="99" w:name="index heading"/>
    <w:lsdException w:qFormat="1" w:uiPriority="35" w:name="caption"/>
    <w:lsdException w:uiPriority="99" w:name="table of figures"/>
    <w:lsdException w:uiPriority="99" w:name="envelope address"/>
    <w:lsdException w:uiPriority="99" w:name="envelope return"/>
    <w:lsdException w:qFormat="1" w:uiPriority="99" w:semiHidden="0" w:name="footnote reference"/>
    <w:lsdException w:qFormat="1" w:uiPriority="99" w:semiHidden="0" w:name="annotation reference"/>
    <w:lsdException w:uiPriority="99" w:name="line number"/>
    <w:lsdException w:uiPriority="99" w:name="page number"/>
    <w:lsdException w:uiPriority="99" w:name="endnote reference"/>
    <w:lsdException w:uiPriority="99" w:name="endnote text"/>
    <w:lsdException w:uiPriority="99" w:name="table of authorities"/>
    <w:lsdException w:uiPriority="99" w:name="macro"/>
    <w:lsdException w:uiPriority="99" w:name="toa heading"/>
    <w:lsdException w:uiPriority="99" w:name="List"/>
    <w:lsdException w:uiPriority="99" w:name="List Bullet"/>
    <w:lsdException w:uiPriority="99" w:name="List Number"/>
    <w:lsdException w:uiPriority="99" w:name="List 2"/>
    <w:lsdException w:uiPriority="99" w:name="List 3"/>
    <w:lsdException w:uiPriority="99" w:name="List 4"/>
    <w:lsdException w:uiPriority="99" w:name="List 5"/>
    <w:lsdException w:uiPriority="99" w:name="List Bullet 2"/>
    <w:lsdException w:uiPriority="99" w:name="List Bullet 3"/>
    <w:lsdException w:uiPriority="99" w:name="List Bullet 4"/>
    <w:lsdException w:uiPriority="99" w:name="List Bullet 5"/>
    <w:lsdException w:uiPriority="99" w:name="List Number 2"/>
    <w:lsdException w:uiPriority="99" w:name="List Number 3"/>
    <w:lsdException w:uiPriority="99" w:name="List Number 4"/>
    <w:lsdException w:uiPriority="99" w:name="List Number 5"/>
    <w:lsdException w:qFormat="1" w:unhideWhenUsed="0" w:uiPriority="0" w:semiHidden="0" w:name="Title"/>
    <w:lsdException w:uiPriority="99" w:name="Closing"/>
    <w:lsdException w:uiPriority="99" w:name="Signature"/>
    <w:lsdException w:qFormat="1" w:uiPriority="1" w:semiHidden="0" w:name="Default Paragraph Font"/>
    <w:lsdException w:uiPriority="99" w:name="Body Text"/>
    <w:lsdException w:uiPriority="99" w:name="Body Text Indent"/>
    <w:lsdException w:uiPriority="99" w:name="List Continue"/>
    <w:lsdException w:uiPriority="99" w:name="List Continue 2"/>
    <w:lsdException w:uiPriority="99" w:name="List Continue 3"/>
    <w:lsdException w:uiPriority="99" w:name="List Continue 4"/>
    <w:lsdException w:uiPriority="99" w:name="List Continue 5"/>
    <w:lsdException w:uiPriority="99" w:name="Message Header"/>
    <w:lsdException w:qFormat="1" w:unhideWhenUsed="0" w:uiPriority="11" w:semiHidden="0" w:name="Subtitle"/>
    <w:lsdException w:uiPriority="99" w:name="Salutation"/>
    <w:lsdException w:uiPriority="99" w:name="Date"/>
    <w:lsdException w:uiPriority="99" w:name="Body Text First Indent"/>
    <w:lsdException w:uiPriority="99" w:name="Body Text First Indent 2"/>
    <w:lsdException w:uiPriority="99" w:name="Note Heading"/>
    <w:lsdException w:uiPriority="99" w:name="Body Text 2"/>
    <w:lsdException w:uiPriority="99" w:name="Body Text 3"/>
    <w:lsdException w:uiPriority="99" w:name="Body Text Indent 2"/>
    <w:lsdException w:uiPriority="99" w:name="Body Text Indent 3"/>
    <w:lsdException w:uiPriority="99" w:name="Block Text"/>
    <w:lsdException w:qFormat="1" w:uiPriority="99" w:semiHidden="0" w:name="Hyperlink"/>
    <w:lsdException w:uiPriority="99" w:name="FollowedHyperlink"/>
    <w:lsdException w:qFormat="1" w:unhideWhenUsed="0" w:uiPriority="22" w:semiHidden="0" w:name="Strong"/>
    <w:lsdException w:qFormat="1" w:unhideWhenUsed="0" w:uiPriority="20" w:semiHidden="0" w:name="Emphasis"/>
    <w:lsdException w:uiPriority="99" w:name="Document Map"/>
    <w:lsdException w:uiPriority="99" w:name="Plain Text"/>
    <w:lsdException w:uiPriority="99" w:name="E-mail Signature"/>
    <w:lsdException w:qFormat="1" w:unhideWhenUsed="0" w:uiPriority="0" w:semiHidden="0" w:name="Normal (Web)"/>
    <w:lsdException w:uiPriority="99" w:name="HTML Acronym"/>
    <w:lsdException w:uiPriority="99" w:name="HTML Address"/>
    <w:lsdException w:uiPriority="99" w:name="HTML Cite"/>
    <w:lsdException w:uiPriority="99" w:name="HTML Code"/>
    <w:lsdException w:uiPriority="99" w:name="HTML Definition"/>
    <w:lsdException w:uiPriority="99" w:name="HTML Keyboard"/>
    <w:lsdException w:uiPriority="99" w:name="HTML Preformatted"/>
    <w:lsdException w:uiPriority="99" w:name="HTML Sample"/>
    <w:lsdException w:uiPriority="99" w:name="HTML Typewriter"/>
    <w:lsdException w:uiPriority="99" w:name="HTML Variable"/>
    <w:lsdException w:qFormat="1" w:uiPriority="99" w:semiHidden="0" w:name="Normal Table"/>
    <w:lsdException w:qFormat="1" w:uiPriority="99" w:semiHidden="0" w:name="annotation subject"/>
    <w:lsdException w:uiPriority="99" w:name="Table Simple 1"/>
    <w:lsdException w:uiPriority="99" w:name="Table Simple 2"/>
    <w:lsdException w:uiPriority="99" w:name="Table Simple 3"/>
    <w:lsdException w:uiPriority="99" w:name="Table Classic 1"/>
    <w:lsdException w:uiPriority="99" w:name="Table Classic 2"/>
    <w:lsdException w:uiPriority="99" w:name="Table Classic 3"/>
    <w:lsdException w:uiPriority="99" w:name="Table Classic 4"/>
    <w:lsdException w:uiPriority="99" w:name="Table Colorful 1"/>
    <w:lsdException w:uiPriority="99" w:name="Table Colorful 2"/>
    <w:lsdException w:uiPriority="99" w:name="Table Colorful 3"/>
    <w:lsdException w:uiPriority="99" w:name="Table Columns 1"/>
    <w:lsdException w:uiPriority="99" w:name="Table Columns 2"/>
    <w:lsdException w:uiPriority="99" w:name="Table Columns 3"/>
    <w:lsdException w:uiPriority="99" w:name="Table Columns 4"/>
    <w:lsdException w:uiPriority="99" w:name="Table Columns 5"/>
    <w:lsdException w:uiPriority="99" w:name="Table Grid 1"/>
    <w:lsdException w:uiPriority="99" w:name="Table Grid 2"/>
    <w:lsdException w:uiPriority="99" w:name="Table Grid 3"/>
    <w:lsdException w:uiPriority="99" w:name="Table Grid 4"/>
    <w:lsdException w:uiPriority="99" w:name="Table Grid 5"/>
    <w:lsdException w:uiPriority="99" w:name="Table Grid 6"/>
    <w:lsdException w:uiPriority="99" w:name="Table Grid 7"/>
    <w:lsdException w:uiPriority="99" w:name="Table Grid 8"/>
    <w:lsdException w:uiPriority="99" w:name="Table List 1"/>
    <w:lsdException w:uiPriority="99" w:name="Table List 2"/>
    <w:lsdException w:uiPriority="99" w:name="Table List 3"/>
    <w:lsdException w:uiPriority="99" w:name="Table List 4"/>
    <w:lsdException w:uiPriority="99" w:name="Table List 5"/>
    <w:lsdException w:uiPriority="99" w:name="Table List 6"/>
    <w:lsdException w:uiPriority="99" w:name="Table List 7"/>
    <w:lsdException w:uiPriority="99" w:name="Table List 8"/>
    <w:lsdException w:uiPriority="99" w:name="Table 3D effects 1"/>
    <w:lsdException w:uiPriority="99" w:name="Table 3D effects 2"/>
    <w:lsdException w:uiPriority="99" w:name="Table 3D effects 3"/>
    <w:lsdException w:uiPriority="99" w:name="Table Contemporary"/>
    <w:lsdException w:uiPriority="99" w:name="Table Elegant"/>
    <w:lsdException w:uiPriority="99" w:name="Table Professional"/>
    <w:lsdException w:uiPriority="99" w:name="Table Subtle 1"/>
    <w:lsdException w:uiPriority="99" w:name="Table Subtle 2"/>
    <w:lsdException w:uiPriority="99" w:name="Table Web 1"/>
    <w:lsdException w:uiPriority="99" w:name="Table Web 2"/>
    <w:lsdException w:uiPriority="99" w:name="Table Web 3"/>
    <w:lsdException w:qFormat="1" w:uiPriority="99" w:semiHidden="0" w:name="Balloon Text"/>
    <w:lsdException w:qFormat="1" w:unhideWhenUsed="0" w:uiPriority="0" w:semiHidden="0" w:name="Table Grid"/>
    <w:lsdException w:uiPriority="99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default="1" w:styleId="12">
    <w:name w:val="Default Paragraph Font"/>
    <w:unhideWhenUsed/>
    <w:qFormat/>
    <w:uiPriority w:val="1"/>
  </w:style>
  <w:style w:type="table" w:default="1" w:styleId="10">
    <w:name w:val="Normal Table"/>
    <w:unhideWhenUsed/>
    <w:qFormat/>
    <w:uiPriority w:val="99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annotation text"/>
    <w:basedOn w:val="1"/>
    <w:link w:val="19"/>
    <w:unhideWhenUsed/>
    <w:qFormat/>
    <w:uiPriority w:val="99"/>
    <w:pPr>
      <w:jc w:val="left"/>
    </w:pPr>
  </w:style>
  <w:style w:type="paragraph" w:styleId="3">
    <w:name w:val="Balloon Text"/>
    <w:basedOn w:val="1"/>
    <w:link w:val="38"/>
    <w:unhideWhenUsed/>
    <w:qFormat/>
    <w:uiPriority w:val="99"/>
    <w:rPr>
      <w:sz w:val="18"/>
      <w:szCs w:val="18"/>
    </w:rPr>
  </w:style>
  <w:style w:type="paragraph" w:styleId="4">
    <w:name w:val="footer"/>
    <w:basedOn w:val="1"/>
    <w:link w:val="18"/>
    <w:qFormat/>
    <w:uiPriority w:val="99"/>
    <w:pPr>
      <w:tabs>
        <w:tab w:val="center" w:pos="4153"/>
        <w:tab w:val="right" w:pos="8306"/>
      </w:tabs>
      <w:snapToGrid w:val="0"/>
      <w:jc w:val="left"/>
    </w:pPr>
    <w:rPr>
      <w:sz w:val="18"/>
      <w:szCs w:val="18"/>
    </w:rPr>
  </w:style>
  <w:style w:type="paragraph" w:styleId="5">
    <w:name w:val="header"/>
    <w:basedOn w:val="1"/>
    <w:link w:val="23"/>
    <w:unhideWhenUsed/>
    <w:qFormat/>
    <w:uiPriority w:val="99"/>
    <w:pPr>
      <w:pBdr>
        <w:bottom w:val="single" w:color="auto" w:sz="6" w:space="1"/>
      </w:pBdr>
      <w:tabs>
        <w:tab w:val="center" w:pos="4153"/>
        <w:tab w:val="right" w:pos="8306"/>
      </w:tabs>
      <w:snapToGrid w:val="0"/>
      <w:jc w:val="center"/>
    </w:pPr>
    <w:rPr>
      <w:sz w:val="18"/>
      <w:szCs w:val="18"/>
    </w:rPr>
  </w:style>
  <w:style w:type="paragraph" w:styleId="6">
    <w:name w:val="footnote text"/>
    <w:basedOn w:val="1"/>
    <w:link w:val="30"/>
    <w:unhideWhenUsed/>
    <w:qFormat/>
    <w:uiPriority w:val="99"/>
    <w:pPr>
      <w:snapToGrid w:val="0"/>
      <w:jc w:val="left"/>
    </w:pPr>
    <w:rPr>
      <w:sz w:val="18"/>
      <w:szCs w:val="18"/>
    </w:rPr>
  </w:style>
  <w:style w:type="paragraph" w:styleId="7">
    <w:name w:val="Normal (Web)"/>
    <w:basedOn w:val="1"/>
    <w:qFormat/>
    <w:uiPriority w:val="0"/>
    <w:pPr>
      <w:spacing w:beforeAutospacing="1" w:afterAutospacing="1"/>
      <w:jc w:val="left"/>
    </w:pPr>
    <w:rPr>
      <w:kern w:val="0"/>
      <w:sz w:val="24"/>
    </w:rPr>
  </w:style>
  <w:style w:type="paragraph" w:styleId="8">
    <w:name w:val="Title"/>
    <w:basedOn w:val="1"/>
    <w:next w:val="1"/>
    <w:link w:val="27"/>
    <w:qFormat/>
    <w:uiPriority w:val="0"/>
    <w:pPr>
      <w:spacing w:before="240" w:after="60"/>
      <w:jc w:val="center"/>
      <w:outlineLvl w:val="0"/>
    </w:pPr>
    <w:rPr>
      <w:rFonts w:ascii="Cambria" w:hAnsi="Cambria"/>
      <w:b/>
      <w:bCs/>
      <w:sz w:val="32"/>
      <w:szCs w:val="32"/>
    </w:rPr>
  </w:style>
  <w:style w:type="paragraph" w:styleId="9">
    <w:name w:val="annotation subject"/>
    <w:basedOn w:val="2"/>
    <w:next w:val="2"/>
    <w:link w:val="20"/>
    <w:unhideWhenUsed/>
    <w:qFormat/>
    <w:uiPriority w:val="99"/>
    <w:rPr>
      <w:b/>
      <w:bCs/>
    </w:rPr>
  </w:style>
  <w:style w:type="table" w:styleId="11">
    <w:name w:val="Table Grid"/>
    <w:basedOn w:val="10"/>
    <w:qFormat/>
    <w:uiPriority w:val="0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styleId="13">
    <w:name w:val="Strong"/>
    <w:basedOn w:val="12"/>
    <w:qFormat/>
    <w:uiPriority w:val="22"/>
    <w:rPr>
      <w:b/>
    </w:rPr>
  </w:style>
  <w:style w:type="character" w:styleId="14">
    <w:name w:val="Hyperlink"/>
    <w:basedOn w:val="12"/>
    <w:unhideWhenUsed/>
    <w:qFormat/>
    <w:uiPriority w:val="99"/>
    <w:rPr>
      <w:color w:val="0563C1" w:themeColor="hyperlink"/>
      <w:u w:val="single"/>
      <w14:textFill>
        <w14:solidFill>
          <w14:schemeClr w14:val="hlink"/>
        </w14:solidFill>
      </w14:textFill>
    </w:rPr>
  </w:style>
  <w:style w:type="character" w:styleId="15">
    <w:name w:val="annotation reference"/>
    <w:basedOn w:val="12"/>
    <w:unhideWhenUsed/>
    <w:qFormat/>
    <w:uiPriority w:val="99"/>
    <w:rPr>
      <w:sz w:val="21"/>
      <w:szCs w:val="21"/>
    </w:rPr>
  </w:style>
  <w:style w:type="character" w:styleId="16">
    <w:name w:val="footnote reference"/>
    <w:basedOn w:val="12"/>
    <w:unhideWhenUsed/>
    <w:qFormat/>
    <w:uiPriority w:val="99"/>
    <w:rPr>
      <w:vertAlign w:val="superscript"/>
    </w:rPr>
  </w:style>
  <w:style w:type="paragraph" w:customStyle="1" w:styleId="17">
    <w:name w:val="列表段落1"/>
    <w:basedOn w:val="1"/>
    <w:qFormat/>
    <w:uiPriority w:val="34"/>
    <w:pPr>
      <w:ind w:firstLine="420" w:firstLineChars="200"/>
    </w:pPr>
  </w:style>
  <w:style w:type="character" w:customStyle="1" w:styleId="18">
    <w:name w:val="页脚 Char"/>
    <w:basedOn w:val="12"/>
    <w:link w:val="4"/>
    <w:qFormat/>
    <w:uiPriority w:val="99"/>
    <w:rPr>
      <w:rFonts w:ascii="Times New Roman" w:hAnsi="Times New Roman" w:eastAsia="宋体" w:cs="Times New Roman"/>
      <w:sz w:val="18"/>
      <w:szCs w:val="18"/>
    </w:rPr>
  </w:style>
  <w:style w:type="character" w:customStyle="1" w:styleId="19">
    <w:name w:val="批注文字 Char"/>
    <w:basedOn w:val="12"/>
    <w:link w:val="2"/>
    <w:semiHidden/>
    <w:qFormat/>
    <w:uiPriority w:val="99"/>
    <w:rPr>
      <w:rFonts w:ascii="Times New Roman" w:hAnsi="Times New Roman" w:eastAsia="宋体" w:cs="Times New Roman"/>
      <w:szCs w:val="22"/>
    </w:rPr>
  </w:style>
  <w:style w:type="character" w:customStyle="1" w:styleId="20">
    <w:name w:val="批注主题 Char"/>
    <w:basedOn w:val="19"/>
    <w:link w:val="9"/>
    <w:semiHidden/>
    <w:qFormat/>
    <w:uiPriority w:val="99"/>
    <w:rPr>
      <w:rFonts w:ascii="Times New Roman" w:hAnsi="Times New Roman" w:eastAsia="宋体" w:cs="Times New Roman"/>
      <w:b/>
      <w:bCs/>
      <w:szCs w:val="22"/>
    </w:rPr>
  </w:style>
  <w:style w:type="paragraph" w:customStyle="1" w:styleId="21">
    <w:name w:val="修订1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2">
    <w:name w:val="修订2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3">
    <w:name w:val="页眉 Char"/>
    <w:basedOn w:val="12"/>
    <w:link w:val="5"/>
    <w:qFormat/>
    <w:uiPriority w:val="99"/>
    <w:rPr>
      <w:rFonts w:ascii="Times New Roman" w:hAnsi="Times New Roman" w:eastAsia="宋体" w:cs="Times New Roman"/>
      <w:kern w:val="2"/>
      <w:sz w:val="18"/>
      <w:szCs w:val="18"/>
    </w:rPr>
  </w:style>
  <w:style w:type="paragraph" w:customStyle="1" w:styleId="24">
    <w:name w:val="修订3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25">
    <w:name w:val="未处理的提及1"/>
    <w:basedOn w:val="12"/>
    <w:unhideWhenUsed/>
    <w:qFormat/>
    <w:uiPriority w:val="99"/>
    <w:rPr>
      <w:color w:val="605E5C"/>
      <w:shd w:val="clear" w:color="auto" w:fill="E1DFDD"/>
    </w:rPr>
  </w:style>
  <w:style w:type="paragraph" w:customStyle="1" w:styleId="26">
    <w:name w:val="List Paragraph"/>
    <w:basedOn w:val="1"/>
    <w:qFormat/>
    <w:uiPriority w:val="34"/>
    <w:pPr>
      <w:ind w:firstLine="420" w:firstLineChars="200"/>
    </w:pPr>
  </w:style>
  <w:style w:type="character" w:customStyle="1" w:styleId="27">
    <w:name w:val="标题 Char"/>
    <w:basedOn w:val="12"/>
    <w:link w:val="8"/>
    <w:qFormat/>
    <w:uiPriority w:val="0"/>
    <w:rPr>
      <w:rFonts w:ascii="Cambria" w:hAnsi="Cambria"/>
      <w:b/>
      <w:bCs/>
      <w:kern w:val="2"/>
      <w:sz w:val="32"/>
      <w:szCs w:val="32"/>
    </w:rPr>
  </w:style>
  <w:style w:type="paragraph" w:customStyle="1" w:styleId="28">
    <w:name w:val="修订4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29">
    <w:name w:val="修订5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0">
    <w:name w:val="脚注文本 Char"/>
    <w:basedOn w:val="12"/>
    <w:link w:val="6"/>
    <w:semiHidden/>
    <w:qFormat/>
    <w:uiPriority w:val="99"/>
    <w:rPr>
      <w:kern w:val="2"/>
      <w:sz w:val="18"/>
      <w:szCs w:val="18"/>
    </w:rPr>
  </w:style>
  <w:style w:type="paragraph" w:customStyle="1" w:styleId="31">
    <w:name w:val="修订6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2">
    <w:name w:val="修订7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3">
    <w:name w:val="修订8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4">
    <w:name w:val="修订9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5">
    <w:name w:val="修订10"/>
    <w:hidden/>
    <w:semiHidden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6">
    <w:name w:val="修订11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paragraph" w:customStyle="1" w:styleId="37">
    <w:name w:val="修订12"/>
    <w:hidden/>
    <w:unhideWhenUsed/>
    <w:qFormat/>
    <w:uiPriority w:val="99"/>
    <w:rPr>
      <w:rFonts w:ascii="Times New Roman" w:hAnsi="Times New Roman" w:eastAsia="宋体" w:cs="Times New Roman"/>
      <w:kern w:val="2"/>
      <w:sz w:val="21"/>
      <w:szCs w:val="22"/>
      <w:lang w:val="en-US" w:eastAsia="zh-CN" w:bidi="ar-SA"/>
    </w:rPr>
  </w:style>
  <w:style w:type="character" w:customStyle="1" w:styleId="38">
    <w:name w:val="批注框文本 Char"/>
    <w:basedOn w:val="12"/>
    <w:link w:val="3"/>
    <w:semiHidden/>
    <w:qFormat/>
    <w:uiPriority w:val="99"/>
    <w:rPr>
      <w:kern w:val="2"/>
      <w:sz w:val="18"/>
      <w:szCs w:val="18"/>
    </w:rPr>
  </w:style>
</w:styles>
</file>

<file path=word/_rels/document.xml.rels><?xml version="1.0" encoding="UTF-8" standalone="yes"?>
<Relationships xmlns="http://schemas.openxmlformats.org/package/2006/relationships"><Relationship Id="rId9" Type="http://schemas.microsoft.com/office/2011/relationships/people" Target="people.xml"/><Relationship Id="rId8" Type="http://schemas.openxmlformats.org/officeDocument/2006/relationships/fontTable" Target="fontTable.xml"/><Relationship Id="rId7" Type="http://schemas.openxmlformats.org/officeDocument/2006/relationships/numbering" Target="numbering.xml"/><Relationship Id="rId6" Type="http://schemas.openxmlformats.org/officeDocument/2006/relationships/customXml" Target="../customXml/item1.xml"/><Relationship Id="rId5" Type="http://schemas.openxmlformats.org/officeDocument/2006/relationships/theme" Target="theme/theme1.xml"/><Relationship Id="rId4" Type="http://schemas.openxmlformats.org/officeDocument/2006/relationships/footer" Target="footer2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_rels/fontTable.xml.rels><?xml version="1.0" encoding="UTF-8" standalone="yes"?>
<Relationships xmlns="http://schemas.openxmlformats.org/package/2006/relationships"><Relationship Id="rId7" Type="http://schemas.openxmlformats.org/officeDocument/2006/relationships/font" Target="fonts/font7.odttf"/><Relationship Id="rId6" Type="http://schemas.openxmlformats.org/officeDocument/2006/relationships/font" Target="fonts/font6.odttf"/><Relationship Id="rId5" Type="http://schemas.openxmlformats.org/officeDocument/2006/relationships/font" Target="fonts/font5.odttf"/><Relationship Id="rId4" Type="http://schemas.openxmlformats.org/officeDocument/2006/relationships/font" Target="fonts/font4.odttf"/><Relationship Id="rId3" Type="http://schemas.openxmlformats.org/officeDocument/2006/relationships/font" Target="fonts/font3.odttf"/><Relationship Id="rId2" Type="http://schemas.openxmlformats.org/officeDocument/2006/relationships/font" Target="fonts/font2.odttf"/><Relationship Id="rId1" Type="http://schemas.openxmlformats.org/officeDocument/2006/relationships/font" Target="fonts/font1.odttf"/></Relationships>
</file>

<file path=word/theme/theme1.xml><?xml version="1.0" encoding="utf-8"?>
<a:theme xmlns:a="http://schemas.openxmlformats.org/drawingml/2006/main" name="Office 主题​​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等线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等线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Company>Organization</Company>
  <Pages>6</Pages>
  <Words>1862</Words>
  <Characters>2007</Characters>
  <Lines>18</Lines>
  <Paragraphs>5</Paragraphs>
  <TotalTime>2</TotalTime>
  <ScaleCrop>false</ScaleCrop>
  <LinksUpToDate>false</LinksUpToDate>
  <CharactersWithSpaces>2096</CharactersWithSpaces>
  <Application>WPS Office_12.1.0.18608_F1E327BC-269C-435d-A152-05C5408002CA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2024-03-10T11:43:00Z</dcterms:created>
  <dc:creator>Lu</dc:creator>
  <cp:lastModifiedBy>丽君</cp:lastModifiedBy>
  <cp:lastPrinted>2024-09-27T08:28:00Z</cp:lastPrinted>
  <dcterms:modified xsi:type="dcterms:W3CDTF">2024-11-07T09:53:44Z</dcterms:modified>
  <dc:title>附件1</dc:title>
  <cp:revision>9</cp:revision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2052-12.1.0.18608</vt:lpwstr>
  </property>
  <property fmtid="{D5CDD505-2E9C-101B-9397-08002B2CF9AE}" pid="3" name="ICV">
    <vt:lpwstr>11854C7E25BE4FA88CFC0F3EB1191266_13</vt:lpwstr>
  </property>
</Properties>
</file>