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</w:rPr>
        <w:t>2024年三亚市高中语文教师“好课堂”教学评比结果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975"/>
        <w:gridCol w:w="3585"/>
        <w:gridCol w:w="1498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学校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获奖等级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倪海山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上海外国语大学三亚附属中学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ins w:id="0" w:author="卢丽燕" w:date="2024-10-13T17:20:21Z">
              <w:r>
                <w:rPr>
                  <w:rFonts w:hint="eastAsia" w:ascii="仿宋_GB2312" w:hAnsi="仿宋_GB2312" w:eastAsia="仿宋_GB2312" w:cs="仿宋_GB2312"/>
                  <w:sz w:val="24"/>
                  <w:szCs w:val="24"/>
                  <w:vertAlign w:val="baseline"/>
                  <w:lang w:val="en-US" w:eastAsia="zh-CN"/>
                </w:rPr>
                <w:t>刘</w:t>
              </w:r>
            </w:ins>
            <w:ins w:id="1" w:author="卢丽燕" w:date="2024-10-13T17:20:28Z">
              <w:r>
                <w:rPr>
                  <w:rFonts w:hint="eastAsia" w:ascii="仿宋_GB2312" w:hAnsi="仿宋_GB2312" w:eastAsia="仿宋_GB2312" w:cs="仿宋_GB2312"/>
                  <w:sz w:val="24"/>
                  <w:szCs w:val="24"/>
                  <w:vertAlign w:val="baseline"/>
                  <w:lang w:val="en-US" w:eastAsia="zh-CN"/>
                </w:rPr>
                <w:t>淑</w:t>
              </w:r>
            </w:ins>
            <w:ins w:id="2" w:author="卢丽燕" w:date="2024-10-13T17:21:03Z">
              <w:r>
                <w:rPr>
                  <w:rFonts w:hint="eastAsia" w:ascii="仿宋_GB2312" w:hAnsi="仿宋_GB2312" w:eastAsia="仿宋_GB2312" w:cs="仿宋_GB2312"/>
                  <w:sz w:val="24"/>
                  <w:szCs w:val="24"/>
                  <w:vertAlign w:val="baseline"/>
                  <w:lang w:val="en-US" w:eastAsia="zh-CN"/>
                </w:rPr>
                <w:t>贵</w:t>
              </w:r>
            </w:ins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pPrChange w:id="3" w:author="卢丽燕" w:date="2024-10-13T17:22:2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360" w:lineRule="auto"/>
                  <w:ind w:firstLine="480" w:firstLineChars="200"/>
                  <w:jc w:val="both"/>
                  <w:textAlignment w:val="auto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高琳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中国人民大学附属中学三亚学校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武靖嫔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pPrChange w:id="4" w:author="卢丽燕" w:date="2024-10-13T17:22:2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360" w:lineRule="auto"/>
                  <w:jc w:val="center"/>
                  <w:textAlignment w:val="auto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何珠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三亚市第二中学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汪小丽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pPrChange w:id="5" w:author="卢丽燕" w:date="2024-10-13T17:22:2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360" w:lineRule="auto"/>
                  <w:jc w:val="center"/>
                  <w:textAlignment w:val="auto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邬烈鑫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三亚市丰和迎宾学校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王全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pPrChange w:id="6" w:author="卢丽燕" w:date="2024-10-13T17:22:2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360" w:lineRule="auto"/>
                  <w:jc w:val="center"/>
                  <w:textAlignment w:val="auto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彭靖懿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海南中学三亚学校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闫翀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pPrChange w:id="7" w:author="卢丽燕" w:date="2024-10-13T17:22:2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360" w:lineRule="auto"/>
                  <w:jc w:val="center"/>
                  <w:textAlignment w:val="auto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张紫涵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三亚市崖州湾科技城南开中学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pPrChange w:id="8" w:author="卢丽燕" w:date="2024-10-13T17:22:2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360" w:lineRule="auto"/>
                  <w:jc w:val="center"/>
                  <w:textAlignment w:val="auto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张彦伟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三亚中学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pPrChange w:id="9" w:author="卢丽燕" w:date="2024-10-13T17:22:2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360" w:lineRule="auto"/>
                  <w:jc w:val="center"/>
                  <w:textAlignment w:val="auto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何欣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三亚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市第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四中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pPrChange w:id="10" w:author="卢丽燕" w:date="2024-10-13T17:22:2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360" w:lineRule="auto"/>
                  <w:jc w:val="center"/>
                  <w:textAlignment w:val="auto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白思涵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三亚市崖城中学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pPrChange w:id="11" w:author="卢丽燕" w:date="2024-10-13T17:22:2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360" w:lineRule="auto"/>
                  <w:jc w:val="center"/>
                  <w:textAlignment w:val="auto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郑武</w:t>
            </w:r>
          </w:p>
        </w:tc>
        <w:tc>
          <w:tcPr>
            <w:tcW w:w="3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三亚市丰和迎宾学校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pPrChange w:id="12" w:author="卢丽燕" w:date="2024-10-13T17:22:2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360" w:lineRule="auto"/>
                  <w:jc w:val="center"/>
                  <w:textAlignment w:val="auto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三等奖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卢丽燕">
    <w15:presenceInfo w15:providerId="None" w15:userId="卢丽燕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A32ED"/>
    <w:rsid w:val="065232EA"/>
    <w:rsid w:val="099B5350"/>
    <w:rsid w:val="157D39D6"/>
    <w:rsid w:val="20245798"/>
    <w:rsid w:val="24A57A41"/>
    <w:rsid w:val="2C1327AC"/>
    <w:rsid w:val="2F8A789A"/>
    <w:rsid w:val="3A3C2320"/>
    <w:rsid w:val="50680432"/>
    <w:rsid w:val="58D34392"/>
    <w:rsid w:val="59500120"/>
    <w:rsid w:val="5B735536"/>
    <w:rsid w:val="5B8A32ED"/>
    <w:rsid w:val="6A5843C5"/>
    <w:rsid w:val="7ABA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2024-10-10T05:47:00Z</dcterms:created>
  <dc:creator>Administrator</dc:creator>
  <cp:lastModifiedBy>卢丽燕</cp:lastModifiedBy>
  <dcterms:modified xsi:type="dcterms:W3CDTF">2024-10-13T09:22:39Z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B8FC0F4FB21C458C9C43C752A12390C5</vt:lpwstr>
  </property>
</Properties>
</file>