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extAlignment w:val="baseline"/>
        <w:rPr>
          <w:rFonts w:ascii="黑体" w:hAnsi="黑体" w:eastAsia="黑体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附件2：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 xml:space="preserve"> 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三亚市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曾艳青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 xml:space="preserve">工作室研修活动安排表    </w:t>
      </w:r>
      <w:r>
        <w:rPr>
          <w:rFonts w:hint="eastAsia" w:ascii="黑体" w:hAnsi="黑体" w:eastAsia="黑体"/>
          <w:sz w:val="36"/>
          <w:szCs w:val="36"/>
        </w:rPr>
        <w:t xml:space="preserve">     </w:t>
      </w:r>
    </w:p>
    <w:tbl>
      <w:tblPr>
        <w:tblStyle w:val="2"/>
        <w:tblW w:w="11565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1894"/>
        <w:gridCol w:w="3675"/>
        <w:gridCol w:w="1200"/>
        <w:gridCol w:w="1237"/>
        <w:gridCol w:w="23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0"/>
                <w:w w:val="93"/>
                <w:kern w:val="0"/>
                <w:sz w:val="30"/>
                <w:szCs w:val="30"/>
                <w:fitText w:val="560" w:id="0"/>
              </w:rPr>
              <w:t>活动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名称</w:t>
            </w:r>
          </w:p>
        </w:tc>
        <w:tc>
          <w:tcPr>
            <w:tcW w:w="189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活动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时间</w:t>
            </w:r>
          </w:p>
        </w:tc>
        <w:tc>
          <w:tcPr>
            <w:tcW w:w="367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</w:pPr>
          </w:p>
          <w:p>
            <w:pPr>
              <w:spacing w:line="360" w:lineRule="exact"/>
              <w:ind w:firstLine="602" w:firstLineChars="200"/>
              <w:jc w:val="both"/>
              <w:textAlignment w:val="baseline"/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活动内容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val="en-US" w:eastAsia="zh-CN"/>
              </w:rPr>
              <w:t>主要</w:t>
            </w: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负责人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负责</w:t>
            </w: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val="en-US" w:eastAsia="zh-CN"/>
              </w:rPr>
              <w:t>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活</w:t>
            </w: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val="en-US" w:eastAsia="zh-CN"/>
              </w:rPr>
              <w:t>动</w:t>
            </w: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地点</w:t>
            </w: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val="en-US" w:eastAsia="zh-CN"/>
              </w:rPr>
              <w:t>及参加人员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结对帮扶基地学校挂牌仪式、课堂诊断、调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研需求</w:t>
            </w: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26日上午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8:30-11:30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36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1.举行基地学校挂牌仪式。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2.工作室指导专家及成员与基地校年轻教师签订帮扶协议。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3.深入课堂进行教学诊断。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4.了解教师需求调研。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曾艳青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刘顺泉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张玲等10人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一年级三年级四年级五年级</w:t>
            </w:r>
          </w:p>
        </w:tc>
        <w:tc>
          <w:tcPr>
            <w:tcW w:w="23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baseline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海棠湾进士小学、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工作室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指导专家团队及基地校语文教师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（活动美篇负责人：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罗文静）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0" w:hRule="atLeast"/>
          <w:jc w:val="center"/>
        </w:trPr>
        <w:tc>
          <w:tcPr>
            <w:tcW w:w="1215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结对帮扶团队开展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</w:rPr>
              <w:t>活动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  <w:t>集体备课指导</w:t>
            </w: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4月2日上午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：20-9:00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1123315</wp:posOffset>
                      </wp:positionH>
                      <wp:positionV relativeFrom="paragraph">
                        <wp:posOffset>2540</wp:posOffset>
                      </wp:positionV>
                      <wp:extent cx="3904615" cy="11430"/>
                      <wp:effectExtent l="0" t="4445" r="635" b="12700"/>
                      <wp:wrapNone/>
                      <wp:docPr id="69" name="直线 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904615" cy="1143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79" o:spid="_x0000_s1026" o:spt="20" style="position:absolute;left:0pt;flip:y;margin-left:88.45pt;margin-top:0.2pt;height:0.9pt;width:307.45pt;z-index:251728896;mso-width-relative:page;mso-height-relative:page;" filled="f" stroked="t" coordsize="21600,21600" o:gfxdata="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Tf7431AAAAAYBAAAPAAAAAAAA&#10;AAEAIAAAACIAAABkcnMvZG93bnJldi54bWxQSwECFAAUAAAACACHTuJA/q4IJd0BAACeAwAADgAA&#10;AAAAAAABACAAAAAjAQAAZHJzL2Uyb0RvYy54bWxQSwUGAAAAAAYABgBZAQAAc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5715</wp:posOffset>
                      </wp:positionV>
                      <wp:extent cx="1202055" cy="1270"/>
                      <wp:effectExtent l="0" t="0" r="0" b="0"/>
                      <wp:wrapNone/>
                      <wp:docPr id="71" name="直线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02055" cy="127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81" o:spid="_x0000_s1026" o:spt="20" style="position:absolute;left:0pt;flip:x;margin-left:-5.35pt;margin-top:0.45pt;height:0.1pt;width:94.65pt;z-index:251730944;mso-width-relative:page;mso-height-relative:page;" filled="f" stroked="t" coordsize="21600,21600" o:gfxdata="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aCH/DdQAAAAGAQAADwAAAAAAAAAB&#10;ACAAAAAiAAAAZHJzL2Rvd25yZXYueG1sUEsBAhQAFAAAAAgAh07iQLe3vJTbAQAAnQMAAA4AAAAA&#10;AAAAAQAgAAAAIwEAAGRycy9lMm9Eb2MueG1sUEsFBgAAAAAGAAYAWQEAAHA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4月2日上午9:10-11:10</w:t>
            </w:r>
          </w:p>
        </w:tc>
        <w:tc>
          <w:tcPr>
            <w:tcW w:w="36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基地校一年级组教师集体研备一个单元的课</w:t>
            </w:r>
          </w:p>
          <w:p>
            <w:pPr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工作室指导专家做备课设计的专题讲座：《小学语文低年级备课的求实与创新》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基地校教师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黄灿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一年级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一年级</w:t>
            </w:r>
          </w:p>
        </w:tc>
        <w:tc>
          <w:tcPr>
            <w:tcW w:w="2344" w:type="dxa"/>
            <w:vMerge w:val="restart"/>
            <w:tcBorders>
              <w:top w:val="single" w:color="000000" w:sz="4" w:space="0"/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海棠湾进士小学、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工作室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指导专家团队及基地校语文教师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（活动美篇负责人：符逢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慧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）</w:t>
            </w:r>
          </w:p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4月2日上午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219075</wp:posOffset>
                      </wp:positionV>
                      <wp:extent cx="1273810" cy="635"/>
                      <wp:effectExtent l="0" t="0" r="0" b="0"/>
                      <wp:wrapNone/>
                      <wp:docPr id="75" name="直线 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7381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91" o:spid="_x0000_s1026" o:spt="20" style="position:absolute;left:0pt;margin-left:-4.3pt;margin-top:17.25pt;height:0.05pt;width:100.3pt;z-index:251735040;mso-width-relative:page;mso-height-relative:page;" filled="f" stroked="t" coordsize="21600,21600" o:gfxdata="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QD9l+tYAAAAIAQAADwAAAAAAAAABACAAAAAiAAAA&#10;ZHJzL2Rvd25yZXYueG1sUEsBAhQAFAAAAAgAh07iQKZcvRfQAQAAkgMAAA4AAAAAAAAAAQAgAAAA&#10;JQEAAGRycy9lMm9Eb2MueG1sUEsFBgAAAAAGAAYAWQEAAGc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220980</wp:posOffset>
                      </wp:positionV>
                      <wp:extent cx="3905250" cy="635"/>
                      <wp:effectExtent l="0" t="0" r="0" b="0"/>
                      <wp:wrapNone/>
                      <wp:docPr id="70" name="直线 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80" o:spid="_x0000_s1026" o:spt="20" style="position:absolute;left:0pt;margin-left:88.35pt;margin-top:17.4pt;height:0.05pt;width:307.5pt;z-index:251729920;mso-width-relative:page;mso-height-relative:page;" filled="f" stroked="t" coordsize="21600,21600" o:gfxdata="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B4QJz3WAAAACQEAAA8AAAAAAAAAAQAgAAAAIgAAAGRy&#10;cy9kb3ducmV2LnhtbFBLAQIUABQAAAAIAIdO4kCxexBKzgEAAJIDAAAOAAAAAAAAAAEAIAAAACUB&#10;AABkcnMvZTJvRG9jLnhtbFBLBQYAAAAABgAGAFkBAABl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：20-9:00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4月2日上午9:10-11:10</w:t>
            </w:r>
          </w:p>
        </w:tc>
        <w:tc>
          <w:tcPr>
            <w:tcW w:w="36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1.基地校三年级组教师集体研备一个单元的课；</w:t>
            </w:r>
          </w:p>
          <w:p>
            <w:pPr>
              <w:numPr>
                <w:ilvl w:val="0"/>
                <w:numId w:val="0"/>
              </w:num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2.工作室指导专家做备课设计的专题讲座：《中年段小语课标解析》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基地校教师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刘顺泉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三年级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三年级</w:t>
            </w:r>
          </w:p>
        </w:tc>
        <w:tc>
          <w:tcPr>
            <w:tcW w:w="2344" w:type="dxa"/>
            <w:vMerge w:val="continue"/>
            <w:tcBorders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4月2日上午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：20-9:00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43180</wp:posOffset>
                      </wp:positionV>
                      <wp:extent cx="5083810" cy="635"/>
                      <wp:effectExtent l="0" t="0" r="0" b="0"/>
                      <wp:wrapNone/>
                      <wp:docPr id="72" name="直线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8381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82" o:spid="_x0000_s1026" o:spt="20" style="position:absolute;left:0pt;margin-left:-4.45pt;margin-top:3.4pt;height:0.05pt;width:400.3pt;z-index:251731968;mso-width-relative:page;mso-height-relative:page;" filled="f" stroked="t" coordsize="21600,21600" o:gfxdata="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H7106TVAAAABgEAAA8AAAAAAAAAAQAgAAAAIgAA&#10;AGRycy9kb3ducmV2LnhtbFBLAQIUABQAAAAIAIdO4kAkuRpp0gEAAJIDAAAOAAAAAAAAAAEAIAAA&#10;ACQBAABkcnMvZTJvRG9jLnhtbFBLBQYAAAAABgAGAFkBAABo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4月2日上午9:10-11:10</w:t>
            </w:r>
          </w:p>
        </w:tc>
        <w:tc>
          <w:tcPr>
            <w:tcW w:w="36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1.基地校四年级组教师集体研备一个单元的课；</w:t>
            </w:r>
          </w:p>
          <w:p>
            <w:pPr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2.工作室指导专家做备课设计的专题讲座：《深掘课标之韵 掌舵教学之航》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基地校教师</w:t>
            </w:r>
          </w:p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吴晓花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四年级</w:t>
            </w:r>
          </w:p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四年级</w:t>
            </w:r>
          </w:p>
        </w:tc>
        <w:tc>
          <w:tcPr>
            <w:tcW w:w="2344" w:type="dxa"/>
            <w:vMerge w:val="continue"/>
            <w:tcBorders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4月2日上午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：20-9:00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127000</wp:posOffset>
                      </wp:positionV>
                      <wp:extent cx="5083175" cy="635"/>
                      <wp:effectExtent l="0" t="0" r="0" b="0"/>
                      <wp:wrapNone/>
                      <wp:docPr id="73" name="直线 1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8317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84" o:spid="_x0000_s1026" o:spt="20" style="position:absolute;left:0pt;margin-left:-5.35pt;margin-top:10pt;height:0.05pt;width:400.25pt;z-index:251732992;mso-width-relative:page;mso-height-relative:page;" filled="f" stroked="t" coordsize="21600,21600" o:gfxdata="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ISp/Q7VAAAACQEAAA8AAAAAAAAAAQAgAAAAIgAA&#10;AGRycy9kb3ducmV2LnhtbFBLAQIUABQAAAAIAIdO4kC7D+CP0gEAAJIDAAAOAAAAAAAAAAEAIAAA&#10;ACQBAABkcnMvZTJvRG9jLnhtbFBLBQYAAAAABgAGAFkBAABo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4月2日上午9:10-11:10</w:t>
            </w:r>
          </w:p>
        </w:tc>
        <w:tc>
          <w:tcPr>
            <w:tcW w:w="36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1.基地校五年级组教师集体研备一个单元的课；</w:t>
            </w:r>
          </w:p>
          <w:p>
            <w:pPr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2.工作室指导专家做备课设计的专题讲座：《学习任务群视域下的小学语文单元整体备课思路》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基地校教师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刘琼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五年级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五年级</w:t>
            </w:r>
          </w:p>
        </w:tc>
        <w:tc>
          <w:tcPr>
            <w:tcW w:w="2344" w:type="dxa"/>
            <w:vMerge w:val="continue"/>
            <w:tcBorders>
              <w:left w:val="nil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8" w:hRule="atLeast"/>
          <w:jc w:val="center"/>
        </w:trPr>
        <w:tc>
          <w:tcPr>
            <w:tcW w:w="1215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ind w:left="0" w:leftChars="0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结对帮扶团队开展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</w:rPr>
              <w:t>活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</w:rPr>
              <w:t>动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  <w:t>上课指导</w:t>
            </w:r>
          </w:p>
          <w:p>
            <w:pPr>
              <w:ind w:left="0" w:leftChars="0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4月9日上午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：20-9:00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86995</wp:posOffset>
                      </wp:positionV>
                      <wp:extent cx="1202690" cy="9525"/>
                      <wp:effectExtent l="0" t="0" r="0" b="0"/>
                      <wp:wrapNone/>
                      <wp:docPr id="1" name="自选图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02690" cy="952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5" o:spid="_x0000_s1026" o:spt="32" type="#_x0000_t32" style="position:absolute;left:0pt;flip:y;margin-left:-4.45pt;margin-top:6.85pt;height:0.75pt;width:94.7pt;z-index:251659264;mso-width-relative:page;mso-height-relative:page;" filled="f" stroked="t" coordsize="21600,21600" o:gfxdata="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Kuw15XXAAAACAEAAA8A&#10;AAAAAAAAAQAgAAAAIgAAAGRycy9kb3ducmV2LnhtbFBLAQIUABQAAAAIAIdO4kD31PUG3wEAAKID&#10;AAAOAAAAAAAAAAEAIAAAACYBAABkcnMvZTJvRG9jLnhtbFBLBQYAAAAABgAGAFkBAAB3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4月9日上午9:10-11:10</w:t>
            </w:r>
          </w:p>
        </w:tc>
        <w:tc>
          <w:tcPr>
            <w:tcW w:w="36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numPr>
                <w:ilvl w:val="0"/>
                <w:numId w:val="2"/>
              </w:num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基地校一年级组老师上课。</w:t>
            </w:r>
          </w:p>
          <w:p>
            <w:pPr>
              <w:numPr>
                <w:ilvl w:val="0"/>
                <w:numId w:val="2"/>
              </w:num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工作室指导专家做指导上好课的专题讲座：《基于学习任务群的一下第四单元整体教学设计》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叶蕾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一年级</w:t>
            </w:r>
          </w:p>
        </w:tc>
        <w:tc>
          <w:tcPr>
            <w:tcW w:w="2344" w:type="dxa"/>
            <w:vMerge w:val="restart"/>
            <w:tcBorders>
              <w:top w:val="single" w:color="000000" w:sz="4" w:space="0"/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海棠湾进士小学、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工作室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指导专家团队及基地校语文教师</w:t>
            </w:r>
            <w:del w:id="0" w:author="香水百合" w:date="2024-03-20T10:21:50Z">
              <w:r>
                <w:rPr>
                  <w:rFonts w:hint="eastAsia" w:ascii="宋体" w:hAnsi="宋体" w:eastAsia="宋体" w:cs="宋体"/>
                  <w:sz w:val="28"/>
                  <w:szCs w:val="28"/>
                  <w:lang w:val="en-US" w:eastAsia="zh-CN"/>
                </w:rPr>
                <w:delText>（</w:delText>
              </w:r>
            </w:del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（活动美篇负责人：符永艳）</w:t>
            </w:r>
          </w:p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ind w:left="0" w:leftChars="0"/>
              <w:jc w:val="left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4月9日上午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：20-9:00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86995</wp:posOffset>
                      </wp:positionV>
                      <wp:extent cx="1202690" cy="9525"/>
                      <wp:effectExtent l="0" t="0" r="0" b="0"/>
                      <wp:wrapNone/>
                      <wp:docPr id="2" name="自选图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02690" cy="952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6" o:spid="_x0000_s1026" o:spt="32" type="#_x0000_t32" style="position:absolute;left:0pt;flip:y;margin-left:-4.45pt;margin-top:6.85pt;height:0.75pt;width:94.7pt;z-index:251660288;mso-width-relative:page;mso-height-relative:page;" filled="f" stroked="t" coordsize="21600,21600" o:gfxdata="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q7DXldcAAAAIAQAADwAA&#10;AAAAAAABACAAAAAiAAAAZHJzL2Rvd25yZXYueG1sUEsBAhQAFAAAAAgAh07iQCKMBjTeAQAAogMA&#10;AA4AAAAAAAAAAQAgAAAAJgEAAGRycy9lMm9Eb2MueG1sUEsFBgAAAAAGAAYAWQEAAHY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4月9日上午9:10-11:10</w:t>
            </w:r>
          </w:p>
        </w:tc>
        <w:tc>
          <w:tcPr>
            <w:tcW w:w="36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1.基地校三年级组老师上课。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2.工作室指导专家做指导上好课的专题讲座：《从“任务群”中解锁习作“密码”》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郑巧玲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pacing w:val="-2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三年级</w:t>
            </w:r>
          </w:p>
        </w:tc>
        <w:tc>
          <w:tcPr>
            <w:tcW w:w="2344" w:type="dxa"/>
            <w:vMerge w:val="continue"/>
            <w:tcBorders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4月9日上午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：20-9:00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86995</wp:posOffset>
                      </wp:positionV>
                      <wp:extent cx="1202690" cy="9525"/>
                      <wp:effectExtent l="0" t="0" r="0" b="0"/>
                      <wp:wrapNone/>
                      <wp:docPr id="3" name="自选图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02690" cy="952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7" o:spid="_x0000_s1026" o:spt="32" type="#_x0000_t32" style="position:absolute;left:0pt;flip:y;margin-left:-4.45pt;margin-top:6.85pt;height:0.75pt;width:94.7pt;z-index:251661312;mso-width-relative:page;mso-height-relative:page;" filled="f" stroked="t" coordsize="21600,21600" o:gfxdata="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Kuw15XXAAAACAEAAA8A&#10;AAAAAAAAAQAgAAAAIgAAAGRycy9kb3ducmV2LnhtbFBLAQIUABQAAAAIAIdO4kCuuXiT3wEAAKID&#10;AAAOAAAAAAAAAAEAIAAAACYBAABkcnMvZTJvRG9jLnhtbFBLBQYAAAAABgAGAFkBAAB3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4月9日上午9:10-11:10</w:t>
            </w:r>
          </w:p>
        </w:tc>
        <w:tc>
          <w:tcPr>
            <w:tcW w:w="36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1.基地校四年级组老师上课。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2.工作室指导专家做指导上好课的专题讲座：《诗眼看世界，感受诗歌的魅力----综合性学习单元教学设计》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张桂芳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pacing w:val="-2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四年级</w:t>
            </w:r>
          </w:p>
        </w:tc>
        <w:tc>
          <w:tcPr>
            <w:tcW w:w="2344" w:type="dxa"/>
            <w:vMerge w:val="continue"/>
            <w:tcBorders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4月9日上午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：20-9:00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96520</wp:posOffset>
                      </wp:positionV>
                      <wp:extent cx="1169035" cy="13335"/>
                      <wp:effectExtent l="0" t="4445" r="12065" b="7620"/>
                      <wp:wrapNone/>
                      <wp:docPr id="4" name="自选图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69035" cy="1333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8" o:spid="_x0000_s1026" o:spt="32" type="#_x0000_t32" style="position:absolute;left:0pt;margin-left:-4.45pt;margin-top:7.6pt;height:1.05pt;width:92.05pt;z-index:251662336;mso-width-relative:page;mso-height-relative:page;" filled="f" stroked="t" coordsize="21600,21600" o:gfxdata="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7yMij1QAAAAgBAAAPAAAAAAAA&#10;AAEAIAAAACIAAABkcnMvZG93bnJldi54bWxQSwECFAAUAAAACACHTuJAEO5MatwBAACZAwAADgAA&#10;AAAAAAABACAAAAAkAQAAZHJzL2Uyb0RvYy54bWxQSwUGAAAAAAYABgBZAQAAcg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4月9日上午9:10-11:10</w:t>
            </w:r>
          </w:p>
        </w:tc>
        <w:tc>
          <w:tcPr>
            <w:tcW w:w="36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1.基地校五年级组老师上课。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2.工作室指导专家做指导上好课的专题讲座：《高年段绘本阅读指导的有效实施》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周珍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五年级</w:t>
            </w:r>
          </w:p>
        </w:tc>
        <w:tc>
          <w:tcPr>
            <w:tcW w:w="2344" w:type="dxa"/>
            <w:vMerge w:val="continue"/>
            <w:tcBorders>
              <w:left w:val="nil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2" w:hRule="atLeast"/>
          <w:jc w:val="center"/>
        </w:trPr>
        <w:tc>
          <w:tcPr>
            <w:tcW w:w="1215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结对帮扶团队开展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</w:rPr>
              <w:t>活动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  <w:t>:基础性学习任务群示范课引领</w:t>
            </w: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4月16日上午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323215</wp:posOffset>
                      </wp:positionV>
                      <wp:extent cx="5060315" cy="635"/>
                      <wp:effectExtent l="0" t="0" r="0" b="0"/>
                      <wp:wrapNone/>
                      <wp:docPr id="5" name="直线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6031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2" o:spid="_x0000_s1026" o:spt="20" style="position:absolute;left:0pt;margin-left:-4.45pt;margin-top:25.45pt;height:0.05pt;width:398.45pt;z-index:251663360;mso-width-relative:page;mso-height-relative:page;" filled="f" stroked="t" coordsize="21600,21600" o:gfxdata="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+7MUv9YAAAAIAQAADwAAAAAAAAABACAAAAAiAAAAZHJz&#10;L2Rvd25yZXYueG1sUEsBAhQAFAAAAAgAh07iQChHo1fNAQAAkAMAAA4AAAAAAAAAAQAgAAAAJQ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：20-9:00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4月16日上午9:10-11:10</w:t>
            </w:r>
          </w:p>
        </w:tc>
        <w:tc>
          <w:tcPr>
            <w:tcW w:w="3675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1.工作室成员示范课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2.工作室指导专家做指导上好课的专题讲座：《有理有趣，识读交融》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1.工作室成员示范课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2.工作室指导专家做指导上好课的专题讲座：《落实基础型学习任务群的教学策略》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1.工作室成员示范课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2.工作室指导专家做指导上好课的专题讲座：《基于学习任务群的四下第三单元整体教学设计》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1.工作室成员示范课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2.工作室指导专家做指导上好课的专题讲座：《思辨性阅读与表达学习任务群的教学策略》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杨燕瑜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黄灿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一年级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一年级</w:t>
            </w:r>
          </w:p>
        </w:tc>
        <w:tc>
          <w:tcPr>
            <w:tcW w:w="2344" w:type="dxa"/>
            <w:vMerge w:val="restart"/>
            <w:tcBorders>
              <w:top w:val="single" w:color="000000" w:sz="4" w:space="0"/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海棠湾进士小学、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工作室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指导专家团队及基地校语文教师</w:t>
            </w:r>
            <w:del w:id="1" w:author="香水百合" w:date="2024-03-20T10:22:20Z">
              <w:r>
                <w:rPr>
                  <w:rFonts w:hint="eastAsia" w:ascii="宋体" w:hAnsi="宋体" w:eastAsia="宋体" w:cs="宋体"/>
                  <w:sz w:val="28"/>
                  <w:szCs w:val="28"/>
                  <w:lang w:val="en-US" w:eastAsia="zh-CN"/>
                </w:rPr>
                <w:delText>（</w:delText>
              </w:r>
            </w:del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（活动美篇负责人：符舒华）</w:t>
            </w:r>
          </w:p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9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-1270</wp:posOffset>
                      </wp:positionV>
                      <wp:extent cx="2357755" cy="635"/>
                      <wp:effectExtent l="0" t="0" r="0" b="0"/>
                      <wp:wrapNone/>
                      <wp:docPr id="6" name="直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5775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4" o:spid="_x0000_s1026" o:spt="20" style="position:absolute;left:0pt;margin-left:88.35pt;margin-top:-0.1pt;height:0.05pt;width:185.65pt;z-index:251664384;mso-width-relative:page;mso-height-relative:page;" filled="f" stroked="t" coordsize="21600,21600" o:gfxdata="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Hn0ZOrVAAAABwEAAA8AAAAAAAAAAQAgAAAAIgAAAGRy&#10;cy9kb3ducmV2LnhtbFBLAQIUABQAAAAIAIdO4kCsPovUzwEAAJADAAAOAAAAAAAAAAEAIAAAACQB&#10;AABkcnMvZTJvRG9jLnhtbFBLBQYAAAAABgAGAFkBAABl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4月16日上午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323215</wp:posOffset>
                      </wp:positionV>
                      <wp:extent cx="5060315" cy="635"/>
                      <wp:effectExtent l="0" t="0" r="0" b="0"/>
                      <wp:wrapNone/>
                      <wp:docPr id="7" name="直线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6031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27" o:spid="_x0000_s1026" o:spt="20" style="position:absolute;left:0pt;margin-left:-4.45pt;margin-top:25.45pt;height:0.05pt;width:398.45pt;z-index:251665408;mso-width-relative:page;mso-height-relative:page;" filled="f" stroked="t" coordsize="21600,21600" o:gfxdata="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7sxS/1gAAAAgBAAAPAAAAAAAAAAEAIAAAACIAAABk&#10;cnMvZG93bnJldi54bWxQSwECFAAUAAAACACHTuJAlAIptM8BAACQAwAADgAAAAAAAAABACAAAAAl&#10;AQAAZHJzL2Uyb0RvYy54bWxQSwUGAAAAAAYABgBZAQAAZ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8:20-9:00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4月16日上午9:10-11:10</w:t>
            </w:r>
          </w:p>
        </w:tc>
        <w:tc>
          <w:tcPr>
            <w:tcW w:w="3675" w:type="dxa"/>
            <w:vMerge w:val="continue"/>
            <w:tcBorders>
              <w:left w:val="nil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许小环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刘顺泉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三年级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三年级</w:t>
            </w:r>
          </w:p>
        </w:tc>
        <w:tc>
          <w:tcPr>
            <w:tcW w:w="2344" w:type="dxa"/>
            <w:vMerge w:val="continue"/>
            <w:tcBorders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4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-1270</wp:posOffset>
                      </wp:positionV>
                      <wp:extent cx="2357755" cy="635"/>
                      <wp:effectExtent l="0" t="0" r="0" b="0"/>
                      <wp:wrapNone/>
                      <wp:docPr id="8" name="直线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5775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31" o:spid="_x0000_s1026" o:spt="20" style="position:absolute;left:0pt;margin-left:88.35pt;margin-top:-0.1pt;height:0.05pt;width:185.65pt;z-index:251666432;mso-width-relative:page;mso-height-relative:page;" filled="f" stroked="t" coordsize="21600,21600" o:gfxdata="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efRk6tUAAAAHAQAADwAAAAAAAAABACAAAAAiAAAAZHJz&#10;L2Rvd25yZXYueG1sUEsBAhQAFAAAAAgAh07iQAtXNJTOAQAAkAMAAA4AAAAAAAAAAQAgAAAAJA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4月16日上午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70485</wp:posOffset>
                      </wp:positionV>
                      <wp:extent cx="5060315" cy="635"/>
                      <wp:effectExtent l="0" t="0" r="0" b="0"/>
                      <wp:wrapNone/>
                      <wp:docPr id="9" name="直线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6031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32" o:spid="_x0000_s1026" o:spt="20" style="position:absolute;left:0pt;margin-left:-1.6pt;margin-top:5.55pt;height:0.05pt;width:398.45pt;z-index:251667456;mso-width-relative:page;mso-height-relative:page;" filled="f" stroked="t" coordsize="21600,21600" o:gfxdata="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GM4fxvWAAAACAEAAA8AAAAAAAAAAQAgAAAAIgAAAGRy&#10;cy9kb3ducmV2LnhtbFBLAQIUABQAAAAIAIdO4kBvuP4XzgEAAJADAAAOAAAAAAAAAAEAIAAAACUB&#10;AABkcnMvZTJvRG9jLnhtbFBLBQYAAAAABgAGAFkBAABl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4月16日上午9:10-11:10</w:t>
            </w:r>
          </w:p>
        </w:tc>
        <w:tc>
          <w:tcPr>
            <w:tcW w:w="3675" w:type="dxa"/>
            <w:vMerge w:val="continue"/>
            <w:tcBorders>
              <w:left w:val="nil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周雪清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吴晓花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四年级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四年级</w:t>
            </w:r>
          </w:p>
        </w:tc>
        <w:tc>
          <w:tcPr>
            <w:tcW w:w="2344" w:type="dxa"/>
            <w:vMerge w:val="continue"/>
            <w:tcBorders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84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-1270</wp:posOffset>
                      </wp:positionV>
                      <wp:extent cx="2357755" cy="635"/>
                      <wp:effectExtent l="0" t="0" r="0" b="0"/>
                      <wp:wrapNone/>
                      <wp:docPr id="10" name="直线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5775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35" o:spid="_x0000_s1026" o:spt="20" style="position:absolute;left:0pt;margin-left:88.35pt;margin-top:-0.1pt;height:0.05pt;width:185.65pt;z-index:251668480;mso-width-relative:page;mso-height-relative:page;" filled="f" stroked="t" coordsize="21600,21600" o:gfxdata="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59GTq1QAAAAcBAAAPAAAAAAAAAAEAIAAAACIAAABk&#10;cnMvZG93bnJldi54bWxQSwECFAAUAAAACACHTuJALlgZrNABAACRAwAADgAAAAAAAAABACAAAAAk&#10;AQAAZHJzL2Uyb0RvYy54bWxQSwUGAAAAAAYABgBZAQAAZ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4月16日上午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118110</wp:posOffset>
                      </wp:positionV>
                      <wp:extent cx="5083810" cy="11430"/>
                      <wp:effectExtent l="0" t="4445" r="2540" b="12700"/>
                      <wp:wrapNone/>
                      <wp:docPr id="11" name="直线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083810" cy="1143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36" o:spid="_x0000_s1026" o:spt="20" style="position:absolute;left:0pt;flip:y;margin-left:-4.45pt;margin-top:9.3pt;height:0.9pt;width:400.3pt;z-index:251669504;mso-width-relative:page;mso-height-relative:page;" filled="f" stroked="t" coordsize="21600,21600" o:gfxdata="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Aw+i1zXAAAACAEAAA8AAAAA&#10;AAAAAQAgAAAAIgAAAGRycy9kb3ducmV2LnhtbFBLAQIUABQAAAAIAIdO4kAIuMiu3AEAAJ0DAAAO&#10;AAAAAAAAAAEAIAAAACY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4月16日上午9:10-11:10</w:t>
            </w:r>
          </w:p>
        </w:tc>
        <w:tc>
          <w:tcPr>
            <w:tcW w:w="3675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朱咏霞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刘琼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五年级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五年级</w:t>
            </w:r>
          </w:p>
        </w:tc>
        <w:tc>
          <w:tcPr>
            <w:tcW w:w="2344" w:type="dxa"/>
            <w:vMerge w:val="continue"/>
            <w:tcBorders>
              <w:left w:val="nil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4" w:hRule="atLeast"/>
          <w:jc w:val="center"/>
        </w:trPr>
        <w:tc>
          <w:tcPr>
            <w:tcW w:w="1215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结对帮扶团队开展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</w:rPr>
              <w:t>活动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  <w:t>:发展型学习任务群示范课引领</w:t>
            </w:r>
          </w:p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30"/>
                <w:szCs w:val="30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4月23日上午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323215</wp:posOffset>
                      </wp:positionV>
                      <wp:extent cx="5060315" cy="635"/>
                      <wp:effectExtent l="0" t="0" r="0" b="0"/>
                      <wp:wrapNone/>
                      <wp:docPr id="12" name="直线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6031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89" o:spid="_x0000_s1026" o:spt="20" style="position:absolute;left:0pt;margin-left:-4.45pt;margin-top:25.45pt;height:0.05pt;width:398.45pt;z-index:251670528;mso-width-relative:page;mso-height-relative:page;" filled="f" stroked="t" coordsize="21600,21600" o:gfxdata="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+7MUv9YAAAAIAQAADwAAAAAAAAABACAAAAAiAAAA&#10;ZHJzL2Rvd25yZXYueG1sUEsBAhQAFAAAAAgAh07iQCb2TNfQAQAAkQMAAA4AAAAAAAAAAQAgAAAA&#10;JQEAAGRycy9lMm9Eb2MueG1sUEsFBgAAAAAGAAYAWQEAAGc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4月23日上午9:10-11:10</w:t>
            </w:r>
          </w:p>
        </w:tc>
        <w:tc>
          <w:tcPr>
            <w:tcW w:w="3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1.工作室成员示范课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2.工作室指导专家做指导上好课的专题讲座：《基于学习任务群的一下第六单元整体教学设计》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1.工作室成员示范课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2.工作室指导专家做指导上好课的专题讲座：《发展型学习任务群之“思辨性阅读与表达”----第一学段内容教学策略》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3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工作室成员示范课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3"/>
              </w:numPr>
              <w:spacing w:line="360" w:lineRule="exact"/>
              <w:ind w:left="0" w:leftChars="0"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工作室指导专家做指导上好课的专题讲座：《关注单元整体，跟着作者学表达》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1.工作室成员示范课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2.工作室指导专家做指导上好课的专题讲座：《发展型学习任务群之“思辨性阅读与表达”教学策略》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邢巧真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叶蕾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一年级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一年级</w:t>
            </w:r>
          </w:p>
        </w:tc>
        <w:tc>
          <w:tcPr>
            <w:tcW w:w="2344" w:type="dxa"/>
            <w:vMerge w:val="restart"/>
            <w:tcBorders>
              <w:top w:val="single" w:color="000000" w:sz="4" w:space="0"/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海棠湾进士小学、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工作室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指导专家团队及基地校语文教师</w:t>
            </w:r>
            <w:del w:id="2" w:author="香水百合" w:date="2024-03-20T10:22:30Z">
              <w:r>
                <w:rPr>
                  <w:rFonts w:hint="eastAsia" w:ascii="宋体" w:hAnsi="宋体" w:eastAsia="宋体" w:cs="宋体"/>
                  <w:sz w:val="28"/>
                  <w:szCs w:val="28"/>
                  <w:lang w:val="en-US" w:eastAsia="zh-CN"/>
                </w:rPr>
                <w:delText>（</w:delText>
              </w:r>
            </w:del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（活动美篇负责人：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林嘉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）</w:t>
            </w:r>
          </w:p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0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-1270</wp:posOffset>
                      </wp:positionV>
                      <wp:extent cx="2357755" cy="635"/>
                      <wp:effectExtent l="0" t="0" r="0" b="0"/>
                      <wp:wrapNone/>
                      <wp:docPr id="13" name="直线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5775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90" o:spid="_x0000_s1026" o:spt="20" style="position:absolute;left:0pt;margin-left:88.35pt;margin-top:-0.1pt;height:0.05pt;width:185.65pt;z-index:251671552;mso-width-relative:page;mso-height-relative:page;" filled="f" stroked="t" coordsize="21600,21600" o:gfxdata="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59GTq1QAAAAcBAAAPAAAAAAAAAAEAIAAAACIAAABk&#10;cnMvZG93bnJldi54bWxQSwECFAAUAAAACACHTuJAeQ1fhNABAACRAwAADgAAAAAAAAABACAAAAAk&#10;AQAAZHJzL2Uyb0RvYy54bWxQSwUGAAAAAAYABgBZAQAAZ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4月23日上午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323215</wp:posOffset>
                      </wp:positionV>
                      <wp:extent cx="5060315" cy="635"/>
                      <wp:effectExtent l="0" t="0" r="0" b="0"/>
                      <wp:wrapNone/>
                      <wp:docPr id="14" name="直线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6031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91" o:spid="_x0000_s1026" o:spt="20" style="position:absolute;left:0pt;margin-left:-4.45pt;margin-top:25.45pt;height:0.05pt;width:398.45pt;z-index:251672576;mso-width-relative:page;mso-height-relative:page;" filled="f" stroked="t" coordsize="21600,21600" o:gfxdata="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7sxS/1gAAAAgBAAAPAAAAAAAAAAEAIAAAACIAAABk&#10;cnMvZG93bnJldi54bWxQSwECFAAUAAAACACHTuJAWlu0mc8BAACRAwAADgAAAAAAAAABACAAAAAl&#10;AQAAZHJzL2Uyb0RvYy54bWxQSwUGAAAAAAYABgBZAQAAZ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4月23日上午9:10-11:10</w:t>
            </w:r>
          </w:p>
        </w:tc>
        <w:tc>
          <w:tcPr>
            <w:tcW w:w="3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黄雪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郑巧玲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三年级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三年级</w:t>
            </w:r>
          </w:p>
        </w:tc>
        <w:tc>
          <w:tcPr>
            <w:tcW w:w="2344" w:type="dxa"/>
            <w:vMerge w:val="continue"/>
            <w:tcBorders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9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-1270</wp:posOffset>
                      </wp:positionV>
                      <wp:extent cx="2357755" cy="635"/>
                      <wp:effectExtent l="0" t="0" r="0" b="0"/>
                      <wp:wrapNone/>
                      <wp:docPr id="15" name="直线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5775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92" o:spid="_x0000_s1026" o:spt="20" style="position:absolute;left:0pt;margin-left:88.35pt;margin-top:-0.1pt;height:0.05pt;width:185.65pt;z-index:251673600;mso-width-relative:page;mso-height-relative:page;" filled="f" stroked="t" coordsize="21600,21600" o:gfxdata="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59GTq1QAAAAcBAAAPAAAAAAAAAAEAIAAAACIAAABk&#10;cnMvZG93bnJldi54bWxQSwECFAAUAAAACACHTuJAPrR+GtABAACRAwAADgAAAAAAAAABACAAAAAk&#10;AQAAZHJzL2Uyb0RvYy54bWxQSwUGAAAAAAYABgBZAQAAZ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4月23日上午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217805</wp:posOffset>
                      </wp:positionV>
                      <wp:extent cx="5060315" cy="635"/>
                      <wp:effectExtent l="0" t="0" r="0" b="0"/>
                      <wp:wrapNone/>
                      <wp:docPr id="16" name="直线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6031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93" o:spid="_x0000_s1026" o:spt="20" style="position:absolute;left:0pt;margin-left:-2.55pt;margin-top:17.15pt;height:0.05pt;width:398.45pt;z-index:251674624;mso-width-relative:page;mso-height-relative:page;" filled="f" stroked="t" coordsize="21600,21600" o:gfxdata="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OYubITXAAAACAEAAA8AAAAAAAAAAQAgAAAAIgAA&#10;AGRycy9kb3ducmV2LnhtbFBLAQIUABQAAAAIAIdO4kDtaIE+0AEAAJEDAAAOAAAAAAAAAAEAIAAA&#10;ACYBAABkcnMvZTJvRG9jLnhtbFBLBQYAAAAABgAGAFkBAABo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4月23日上午9:10-11:10</w:t>
            </w:r>
          </w:p>
        </w:tc>
        <w:tc>
          <w:tcPr>
            <w:tcW w:w="3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陈贤琼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张桂芳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四年级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四年级</w:t>
            </w:r>
          </w:p>
        </w:tc>
        <w:tc>
          <w:tcPr>
            <w:tcW w:w="2344" w:type="dxa"/>
            <w:vMerge w:val="continue"/>
            <w:tcBorders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6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4月23日上午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81915</wp:posOffset>
                      </wp:positionV>
                      <wp:extent cx="5060315" cy="635"/>
                      <wp:effectExtent l="0" t="0" r="0" b="0"/>
                      <wp:wrapNone/>
                      <wp:docPr id="17" name="直线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6031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95" o:spid="_x0000_s1026" o:spt="20" style="position:absolute;left:0pt;margin-left:-5.4pt;margin-top:6.45pt;height:0.05pt;width:398.45pt;z-index:251675648;mso-width-relative:page;mso-height-relative:page;" filled="f" stroked="t" coordsize="21600,21600" o:gfxdata="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ZEUGG1wAAAAkBAAAPAAAAAAAAAAEAIAAAACIA&#10;AABkcnMvZG93bnJldi54bWxQSwECFAAUAAAACACHTuJAQdd0J9EBAACRAwAADgAAAAAAAAABACAA&#10;AAAmAQAAZHJzL2Uyb0RvYy54bWxQSwUGAAAAAAYABgBZAQAAa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4月23日上午9:10-11:10</w:t>
            </w:r>
          </w:p>
        </w:tc>
        <w:tc>
          <w:tcPr>
            <w:tcW w:w="3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王雪梅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周珍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五年级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五年级</w:t>
            </w:r>
          </w:p>
        </w:tc>
        <w:tc>
          <w:tcPr>
            <w:tcW w:w="2344" w:type="dxa"/>
            <w:vMerge w:val="continue"/>
            <w:tcBorders>
              <w:left w:val="nil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1" w:hRule="atLeast"/>
          <w:jc w:val="center"/>
        </w:trPr>
        <w:tc>
          <w:tcPr>
            <w:tcW w:w="1215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761365</wp:posOffset>
                      </wp:positionH>
                      <wp:positionV relativeFrom="paragraph">
                        <wp:posOffset>5381625</wp:posOffset>
                      </wp:positionV>
                      <wp:extent cx="5060315" cy="635"/>
                      <wp:effectExtent l="0" t="0" r="0" b="0"/>
                      <wp:wrapNone/>
                      <wp:docPr id="24" name="直线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6031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02" o:spid="_x0000_s1026" o:spt="20" style="position:absolute;left:0pt;margin-left:59.95pt;margin-top:423.75pt;height:0.05pt;width:398.45pt;z-index:251682816;mso-width-relative:page;mso-height-relative:page;" filled="f" stroked="t" coordsize="21600,21600" o:gfxdata="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AQ3VP9gAAAALAQAADwAAAAAAAAABACAAAAAi&#10;AAAAZHJzL2Rvd25yZXYueG1sUEsBAhQAFAAAAAgAh07iQKOvvDbRAQAAkgMAAA4AAAAAAAAAAQAg&#10;AAAAJwEAAGRycy9lMm9Eb2MueG1sUEsFBgAAAAAGAAYAWQEAAGo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结对帮扶团队开展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</w:rPr>
              <w:t>活动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  <w:t>:基础性学习任务群指导课</w:t>
            </w:r>
          </w:p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688340</wp:posOffset>
                      </wp:positionH>
                      <wp:positionV relativeFrom="paragraph">
                        <wp:posOffset>2106295</wp:posOffset>
                      </wp:positionV>
                      <wp:extent cx="5060315" cy="635"/>
                      <wp:effectExtent l="0" t="0" r="0" b="0"/>
                      <wp:wrapNone/>
                      <wp:docPr id="22" name="直线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6031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00" o:spid="_x0000_s1026" o:spt="20" style="position:absolute;left:0pt;margin-left:54.2pt;margin-top:165.85pt;height:0.05pt;width:398.45pt;z-index:251680768;mso-width-relative:page;mso-height-relative:page;" filled="f" stroked="t" coordsize="21600,21600" o:gfxdata="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BQF9jTYAAAACwEAAA8AAAAAAAAAAQAgAAAAIgAA&#10;AGRycy9kb3ducmV2LnhtbFBLAQIUABQAAAAIAIdO4kCxTEVuzwEAAJIDAAAOAAAAAAAAAAEAIAAA&#10;ACcBAABkcnMvZTJvRG9jLnhtbFBLBQYAAAAABgAGAFkBAABo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89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4月30日上午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323215</wp:posOffset>
                      </wp:positionV>
                      <wp:extent cx="5060315" cy="635"/>
                      <wp:effectExtent l="0" t="0" r="0" b="0"/>
                      <wp:wrapNone/>
                      <wp:docPr id="18" name="直线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6031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96" o:spid="_x0000_s1026" o:spt="20" style="position:absolute;left:0pt;margin-left:-4.45pt;margin-top:25.45pt;height:0.05pt;width:398.45pt;z-index:251676672;mso-width-relative:page;mso-height-relative:page;" filled="f" stroked="t" coordsize="21600,21600" o:gfxdata="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7sxS/1gAAAAgBAAAPAAAAAAAAAAEAIAAAACIAAABk&#10;cnMvZG93bnJldi54bWxQSwECFAAUAAAACACHTuJAHWFedc8BAACRAwAADgAAAAAAAAABACAAAAAl&#10;AQAAZHJzL2Uyb0RvYy54bWxQSwUGAAAAAAYABgBZAQAAZ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4月30日上午9:10-11:10</w:t>
            </w:r>
          </w:p>
        </w:tc>
        <w:tc>
          <w:tcPr>
            <w:tcW w:w="36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4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基地校一年级老师上“语言文字积累与梳理课”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2.工作室指导专家做“语言文字积累与梳理课”的专题讲座：《学习任务群“语言文字积累与梳理”教学建议》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1.基地校三年级老师上“语言文字积累与梳理课”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2.工作室指导专家做“语言文字积累与梳理课”的专题讲座：《落实“语言文字积累与梳理”教学策略》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1.基地校四年级老师上“语言文字积累与梳理课”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2.工作室指导专家做“语言文字积累与梳理课”的专题讲座：《四年级“语言文字积累与梳理”的任务群教学建议》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1.基地校五年级老师上“语言文字积累与梳理课”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2.工作室指导专家做“语言文字积累与梳理课”的专题讲座：《如何引导高年级学生做“语言文字积累与梳理”》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刘慧娟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黄灿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一年级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一年级</w:t>
            </w:r>
          </w:p>
        </w:tc>
        <w:tc>
          <w:tcPr>
            <w:tcW w:w="2344" w:type="dxa"/>
            <w:vMerge w:val="restart"/>
            <w:tcBorders>
              <w:top w:val="single" w:color="000000" w:sz="4" w:space="0"/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海棠湾进士小学、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工作室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指导专家团队及基地校语文教师</w:t>
            </w:r>
            <w:del w:id="3" w:author="香水百合" w:date="2024-03-20T10:22:40Z">
              <w:r>
                <w:rPr>
                  <w:rFonts w:hint="eastAsia" w:ascii="宋体" w:hAnsi="宋体" w:eastAsia="宋体" w:cs="宋体"/>
                  <w:sz w:val="28"/>
                  <w:szCs w:val="28"/>
                  <w:lang w:val="en-US" w:eastAsia="zh-CN"/>
                </w:rPr>
                <w:delText>（</w:delText>
              </w:r>
            </w:del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（活动美篇负责人：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王艺洁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）</w:t>
            </w:r>
          </w:p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4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-1270</wp:posOffset>
                      </wp:positionV>
                      <wp:extent cx="2357755" cy="635"/>
                      <wp:effectExtent l="0" t="0" r="0" b="0"/>
                      <wp:wrapNone/>
                      <wp:docPr id="19" name="直线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5775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97" o:spid="_x0000_s1026" o:spt="20" style="position:absolute;left:0pt;margin-left:88.35pt;margin-top:-0.1pt;height:0.05pt;width:185.65pt;z-index:251677696;mso-width-relative:page;mso-height-relative:page;" filled="f" stroked="t" coordsize="21600,21600" o:gfxdata="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efRk6tUAAAAHAQAADwAAAAAAAAABACAAAAAiAAAA&#10;ZHJzL2Rvd25yZXYueG1sUEsBAhQAFAAAAAgAh07iQLb4K03RAQAAkQMAAA4AAAAAAAAAAQAgAAAA&#10;JAEAAGRycy9lMm9Eb2MueG1sUEsFBgAAAAAGAAYAWQEAAGc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4月30日上午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323215</wp:posOffset>
                      </wp:positionV>
                      <wp:extent cx="5060315" cy="635"/>
                      <wp:effectExtent l="0" t="0" r="0" b="0"/>
                      <wp:wrapNone/>
                      <wp:docPr id="20" name="直线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6031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98" o:spid="_x0000_s1026" o:spt="20" style="position:absolute;left:0pt;margin-left:-4.45pt;margin-top:25.45pt;height:0.05pt;width:398.45pt;z-index:251678720;mso-width-relative:page;mso-height-relative:page;" filled="f" stroked="t" coordsize="21600,21600" o:gfxdata="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+7MUv9YAAAAIAQAADwAAAAAAAAABACAAAAAiAAAA&#10;ZHJzL2Rvd25yZXYueG1sUEsBAhQAFAAAAAgAh07iQNzxsg/QAQAAkQMAAA4AAAAAAAAAAQAgAAAA&#10;JQEAAGRycy9lMm9Eb2MueG1sUEsFBgAAAAAGAAYAWQEAAGc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1126490</wp:posOffset>
                      </wp:positionH>
                      <wp:positionV relativeFrom="paragraph">
                        <wp:posOffset>866140</wp:posOffset>
                      </wp:positionV>
                      <wp:extent cx="2357755" cy="635"/>
                      <wp:effectExtent l="0" t="0" r="0" b="0"/>
                      <wp:wrapNone/>
                      <wp:docPr id="21" name="直线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5775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99" o:spid="_x0000_s1026" o:spt="20" style="position:absolute;left:0pt;margin-left:88.7pt;margin-top:68.2pt;height:0.05pt;width:185.65pt;z-index:251679744;mso-width-relative:page;mso-height-relative:page;" filled="f" stroked="t" coordsize="21600,21600" o:gfxdata="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wHmis1wAAAAsBAAAPAAAAAAAAAAEAIAAAACIA&#10;AABkcnMvZG93bnJldi54bWxQSwECFAAUAAAACACHTuJAd2jHN9EBAACRAwAADgAAAAAAAAABACAA&#10;AAAmAQAAZHJzL2Uyb0RvYy54bWxQSwUGAAAAAAYABgBZAQAAa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4月30日上午9:10-11:10</w:t>
            </w:r>
          </w:p>
        </w:tc>
        <w:tc>
          <w:tcPr>
            <w:tcW w:w="36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谭慧洁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刘顺泉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三年级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三年级</w:t>
            </w:r>
          </w:p>
        </w:tc>
        <w:tc>
          <w:tcPr>
            <w:tcW w:w="2344" w:type="dxa"/>
            <w:vMerge w:val="continue"/>
            <w:tcBorders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3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4月30日上午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4月30日上午9:10-11:10</w:t>
            </w:r>
          </w:p>
        </w:tc>
        <w:tc>
          <w:tcPr>
            <w:tcW w:w="36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姚梦春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吴晓花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四年级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四年级</w:t>
            </w:r>
          </w:p>
        </w:tc>
        <w:tc>
          <w:tcPr>
            <w:tcW w:w="2344" w:type="dxa"/>
            <w:vMerge w:val="continue"/>
            <w:tcBorders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1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-1270</wp:posOffset>
                      </wp:positionV>
                      <wp:extent cx="2357755" cy="635"/>
                      <wp:effectExtent l="0" t="0" r="0" b="0"/>
                      <wp:wrapNone/>
                      <wp:docPr id="23" name="直线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5775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01" o:spid="_x0000_s1026" o:spt="20" style="position:absolute;left:0pt;margin-left:88.35pt;margin-top:-0.1pt;height:0.05pt;width:185.65pt;z-index:251681792;mso-width-relative:page;mso-height-relative:page;" filled="f" stroked="t" coordsize="21600,21600" o:gfxdata="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59GTq1QAAAAcBAAAPAAAAAAAAAAEAIAAAACIAAABk&#10;cnMvZG93bnJldi54bWxQSwECFAAUAAAACACHTuJAI02smtABAACSAwAADgAAAAAAAAABACAAAAAk&#10;AQAAZHJzL2Uyb0RvYy54bWxQSwUGAAAAAAYABgBZAQAAZ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4月30日上午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4月30日上午9:10-11:10</w:t>
            </w:r>
          </w:p>
        </w:tc>
        <w:tc>
          <w:tcPr>
            <w:tcW w:w="36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林嘉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刘琼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五年级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五年级</w:t>
            </w:r>
          </w:p>
        </w:tc>
        <w:tc>
          <w:tcPr>
            <w:tcW w:w="2344" w:type="dxa"/>
            <w:vMerge w:val="continue"/>
            <w:tcBorders>
              <w:left w:val="nil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5" w:hRule="atLeast"/>
          <w:jc w:val="center"/>
        </w:trPr>
        <w:tc>
          <w:tcPr>
            <w:tcW w:w="1215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结对帮扶团队指导基地校教师上课：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  <w:t>发展型学习任务群指导课</w:t>
            </w:r>
          </w:p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30"/>
                <w:szCs w:val="30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5月7日上午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323215</wp:posOffset>
                      </wp:positionV>
                      <wp:extent cx="5060315" cy="635"/>
                      <wp:effectExtent l="0" t="0" r="0" b="0"/>
                      <wp:wrapNone/>
                      <wp:docPr id="25" name="直线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6031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03" o:spid="_x0000_s1026" o:spt="20" style="position:absolute;left:0pt;margin-left:-4.45pt;margin-top:25.45pt;height:0.05pt;width:398.45pt;z-index:251683840;mso-width-relative:page;mso-height-relative:page;" filled="f" stroked="t" coordsize="21600,21600" o:gfxdata="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+7MUv9YAAAAIAQAADwAAAAAAAAABACAAAAAiAAAA&#10;ZHJzL2Rvd25yZXYueG1sUEsBAhQAFAAAAAgAh07iQGEtAkTQAQAAkgMAAA4AAAAAAAAAAQAgAAAA&#10;JQEAAGRycy9lMm9Eb2MueG1sUEsFBgAAAAAGAAYAWQEAAGc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5月7日上午9:10-11:10</w:t>
            </w:r>
          </w:p>
        </w:tc>
        <w:tc>
          <w:tcPr>
            <w:tcW w:w="36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1.基地校一年级教师上“实用性阅读与交流”课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2.工作室指导专家做“实用性阅读与交流”的专题讲座：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《低年段“实用性阅读与交流”教学研究策略》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1.基地校三年级教师上“实用性阅读与交流”课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2.工作室指导专家做“实用性阅读与交流”的专题讲座：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《“实用性阅读与交流”学习任务群教学实施策略》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1.基地校四年级教师上“实用性阅读与交流”课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2.工作室指导专家做：“实用性阅读与交流”的专题讲座：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《提问策略单元的设计与实施》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1.基地校五年级教师上“实用性阅读与交流”课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2.工作室指导专家做“实用性阅读与交流”的专题讲座：《“实用性阅读与交流”学习任务群的解读与实施》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黄亚暖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叶蕾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一年级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一年级</w:t>
            </w:r>
          </w:p>
        </w:tc>
        <w:tc>
          <w:tcPr>
            <w:tcW w:w="2344" w:type="dxa"/>
            <w:vMerge w:val="restart"/>
            <w:tcBorders>
              <w:top w:val="single" w:color="000000" w:sz="4" w:space="0"/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海棠湾进士小学、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工作室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指导专家团队及基地校语文教师</w:t>
            </w:r>
            <w:del w:id="4" w:author="香水百合" w:date="2024-03-20T10:22:52Z">
              <w:r>
                <w:rPr>
                  <w:rFonts w:hint="eastAsia" w:ascii="宋体" w:hAnsi="宋体" w:eastAsia="宋体" w:cs="宋体"/>
                  <w:sz w:val="28"/>
                  <w:szCs w:val="28"/>
                  <w:lang w:val="en-US" w:eastAsia="zh-CN"/>
                </w:rPr>
                <w:delText>（</w:delText>
              </w:r>
            </w:del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（活动美篇负责人：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陈洁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）</w:t>
            </w:r>
          </w:p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8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-1270</wp:posOffset>
                      </wp:positionV>
                      <wp:extent cx="2357755" cy="635"/>
                      <wp:effectExtent l="0" t="0" r="0" b="0"/>
                      <wp:wrapNone/>
                      <wp:docPr id="26" name="直线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5775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04" o:spid="_x0000_s1026" o:spt="20" style="position:absolute;left:0pt;margin-left:88.35pt;margin-top:-0.1pt;height:0.05pt;width:185.65pt;z-index:251684864;mso-width-relative:page;mso-height-relative:page;" filled="f" stroked="t" coordsize="21600,21600" o:gfxdata="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efRk6tUAAAAHAQAADwAAAAAAAAABACAAAAAiAAAA&#10;ZHJzL2Rvd25yZXYueG1sUEsBAhQAFAAAAAgAh07iQKjCmfnRAQAAkgMAAA4AAAAAAAAAAQAgAAAA&#10;JAEAAGRycy9lMm9Eb2MueG1sUEsFBgAAAAAGAAYAWQEAAGc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月7日上午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190500</wp:posOffset>
                      </wp:positionV>
                      <wp:extent cx="5071745" cy="11430"/>
                      <wp:effectExtent l="0" t="4445" r="14605" b="12700"/>
                      <wp:wrapNone/>
                      <wp:docPr id="27" name="直线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071745" cy="1143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05" o:spid="_x0000_s1026" o:spt="20" style="position:absolute;left:0pt;flip:y;margin-left:-4.4pt;margin-top:15pt;height:0.9pt;width:399.35pt;z-index:251685888;mso-width-relative:page;mso-height-relative:page;" filled="f" stroked="t" coordsize="21600,21600" o:gfxdata="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FezoqnWAAAACAEAAA8AAAAA&#10;AAAAAQAgAAAAIgAAAGRycy9kb3ducmV2LnhtbFBLAQIUABQAAAAIAIdO4kAL3usq3QEAAJ4DAAAO&#10;AAAAAAAAAAEAIAAAACU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5月7日上午9:10-11:10</w:t>
            </w:r>
          </w:p>
        </w:tc>
        <w:tc>
          <w:tcPr>
            <w:tcW w:w="36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吴丽佳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郑巧玲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三年级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三年级</w:t>
            </w:r>
          </w:p>
        </w:tc>
        <w:tc>
          <w:tcPr>
            <w:tcW w:w="2344" w:type="dxa"/>
            <w:vMerge w:val="continue"/>
            <w:tcBorders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9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-1270</wp:posOffset>
                      </wp:positionV>
                      <wp:extent cx="2357755" cy="635"/>
                      <wp:effectExtent l="0" t="0" r="0" b="0"/>
                      <wp:wrapNone/>
                      <wp:docPr id="28" name="直线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5775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06" o:spid="_x0000_s1026" o:spt="20" style="position:absolute;left:0pt;margin-left:88.35pt;margin-top:-0.1pt;height:0.05pt;width:185.65pt;z-index:251686912;mso-width-relative:page;mso-height-relative:page;" filled="f" stroked="t" coordsize="21600,21600" o:gfxdata="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efRk6tUAAAAHAQAADwAAAAAAAAABACAAAAAiAAAA&#10;ZHJzL2Rvd25yZXYueG1sUEsBAhQAFAAAAAgAh07iQNfqGAHRAQAAkgMAAA4AAAAAAAAAAQAgAAAA&#10;JAEAAGRycy9lMm9Eb2MueG1sUEsFBgAAAAAGAAYAWQEAAGc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月7日上午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213360</wp:posOffset>
                      </wp:positionV>
                      <wp:extent cx="5107305" cy="635"/>
                      <wp:effectExtent l="0" t="0" r="0" b="0"/>
                      <wp:wrapNone/>
                      <wp:docPr id="29" name="直线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0730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07" o:spid="_x0000_s1026" o:spt="20" style="position:absolute;left:0pt;margin-left:-5.3pt;margin-top:16.8pt;height:0.05pt;width:402.15pt;z-index:251687936;mso-width-relative:page;mso-height-relative:page;" filled="f" stroked="t" coordsize="21600,21600" o:gfxdata="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JTrH6tcAAAAJAQAADwAAAAAAAAABACAAAAAiAAAA&#10;ZHJzL2Rvd25yZXYueG1sUEsBAhQAFAAAAAgAh07iQGQvdgbPAQAAkgMAAA4AAAAAAAAAAQAgAAAA&#10;JgEAAGRycy9lMm9Eb2MueG1sUEsFBgAAAAAGAAYAWQEAAGc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5月7日上午9:10-11:10</w:t>
            </w:r>
          </w:p>
        </w:tc>
        <w:tc>
          <w:tcPr>
            <w:tcW w:w="36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孟泽静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张桂芳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四年级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四年级</w:t>
            </w:r>
          </w:p>
        </w:tc>
        <w:tc>
          <w:tcPr>
            <w:tcW w:w="2344" w:type="dxa"/>
            <w:vMerge w:val="continue"/>
            <w:tcBorders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9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-1270</wp:posOffset>
                      </wp:positionV>
                      <wp:extent cx="2357755" cy="635"/>
                      <wp:effectExtent l="0" t="0" r="0" b="0"/>
                      <wp:wrapNone/>
                      <wp:docPr id="30" name="直线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5775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08" o:spid="_x0000_s1026" o:spt="20" style="position:absolute;left:0pt;margin-left:88.35pt;margin-top:-0.1pt;height:0.05pt;width:185.65pt;z-index:251688960;mso-width-relative:page;mso-height-relative:page;" filled="f" stroked="t" coordsize="21600,21600" o:gfxdata="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efRk6tUAAAAHAQAADwAAAAAAAAABACAAAAAiAAAA&#10;ZHJzL2Rvd25yZXYueG1sUEsBAhQAFAAAAAgAh07iQEDDrqjRAQAAkgMAAA4AAAAAAAAAAQAgAAAA&#10;JAEAAGRycy9lMm9Eb2MueG1sUEsFBgAAAAAGAAYAWQEAAGc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月7日上午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167005</wp:posOffset>
                      </wp:positionV>
                      <wp:extent cx="5060315" cy="635"/>
                      <wp:effectExtent l="0" t="0" r="0" b="0"/>
                      <wp:wrapNone/>
                      <wp:docPr id="31" name="直线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6031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09" o:spid="_x0000_s1026" o:spt="20" style="position:absolute;left:0pt;margin-left:-4.45pt;margin-top:13.15pt;height:0.05pt;width:398.45pt;z-index:251689984;mso-width-relative:page;mso-height-relative:page;" filled="f" stroked="t" coordsize="21600,21600" o:gfxdata="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HsDdf3XAAAACAEAAA8AAAAAAAAAAQAgAAAAIgAA&#10;AGRycy9kb3ducmV2LnhtbFBLAQIUABQAAAAIAIdO4kDSwkdc0AEAAJIDAAAOAAAAAAAAAAEAIAAA&#10;ACYBAABkcnMvZTJvRG9jLnhtbFBLBQYAAAAABgAGAFkBAABo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5月7日上午9:10-11:10</w:t>
            </w:r>
          </w:p>
        </w:tc>
        <w:tc>
          <w:tcPr>
            <w:tcW w:w="36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李家香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周珍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五年级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五年级</w:t>
            </w:r>
          </w:p>
        </w:tc>
        <w:tc>
          <w:tcPr>
            <w:tcW w:w="2344" w:type="dxa"/>
            <w:vMerge w:val="continue"/>
            <w:tcBorders>
              <w:left w:val="nil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1" w:hRule="atLeast"/>
          <w:jc w:val="center"/>
        </w:trPr>
        <w:tc>
          <w:tcPr>
            <w:tcW w:w="1215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结对帮扶团队指导基地校教师上课：发展型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  <w:t>学习任务群指导课</w:t>
            </w: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5月14日上午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323215</wp:posOffset>
                      </wp:positionV>
                      <wp:extent cx="5060315" cy="635"/>
                      <wp:effectExtent l="0" t="0" r="0" b="0"/>
                      <wp:wrapNone/>
                      <wp:docPr id="32" name="直线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6031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10" o:spid="_x0000_s1026" o:spt="20" style="position:absolute;left:0pt;margin-left:-4.45pt;margin-top:25.45pt;height:0.05pt;width:398.45pt;z-index:251691008;mso-width-relative:page;mso-height-relative:page;" filled="f" stroked="t" coordsize="21600,21600" o:gfxdata="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7sxS/1gAAAAgBAAAPAAAAAAAAAAEAIAAAACIAAABk&#10;cnMvZG93bnJldi54bWxQSwECFAAUAAAACACHTuJAr1FdG88BAACSAwAADgAAAAAAAAABACAAAAAl&#10;AQAAZHJzL2Uyb0RvYy54bWxQSwUGAAAAAAYABgBZAQAAZ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5月14日上午9:10-11:10</w:t>
            </w:r>
          </w:p>
        </w:tc>
        <w:tc>
          <w:tcPr>
            <w:tcW w:w="36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1.基地校一年级老师上“文学阅读与创意表达”课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2.工作室指导专家做“文学阅读与创意表达”的专题讲座：《低段写话的“智趣教学”》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1.基地校三年级老师上“文学阅读与创意表达”课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2.工作室指导专家做“文学阅读与创意表达”的专题讲座：《落实“文学阅读与创意表达”的教学策略》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1.基地校四年级老师上“文学阅读与创意表达”课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2.工作室指导专家做“文学阅读与创意表达”的专题讲座：《如何让“文学阅读与创意表达”学习任务群落地》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1.基地校五年级老师上“文学阅读与创意表达”课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2.工作室指导专家做“文学阅读与创意表达”的专题讲座：《“文学阅读与创意表达”视域下的五下第五单元教学设计》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王艺杰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黄灿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一年级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一年级</w:t>
            </w:r>
          </w:p>
        </w:tc>
        <w:tc>
          <w:tcPr>
            <w:tcW w:w="2344" w:type="dxa"/>
            <w:vMerge w:val="restart"/>
            <w:tcBorders>
              <w:top w:val="single" w:color="000000" w:sz="4" w:space="0"/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海棠湾进士小学、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工作室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指导专家团队及基地校语文教师</w:t>
            </w:r>
            <w:del w:id="5" w:author="香水百合" w:date="2024-03-20T10:23:02Z">
              <w:r>
                <w:rPr>
                  <w:rFonts w:hint="eastAsia" w:ascii="宋体" w:hAnsi="宋体" w:eastAsia="宋体" w:cs="宋体"/>
                  <w:sz w:val="28"/>
                  <w:szCs w:val="28"/>
                  <w:lang w:val="en-US" w:eastAsia="zh-CN"/>
                </w:rPr>
                <w:delText>（</w:delText>
              </w:r>
            </w:del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（活动美篇负责人：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李朝妹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）</w:t>
            </w:r>
          </w:p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color w:val="0000FF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4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-1270</wp:posOffset>
                      </wp:positionV>
                      <wp:extent cx="2357755" cy="635"/>
                      <wp:effectExtent l="0" t="0" r="0" b="0"/>
                      <wp:wrapNone/>
                      <wp:docPr id="33" name="直线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5775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11" o:spid="_x0000_s1026" o:spt="20" style="position:absolute;left:0pt;margin-left:88.35pt;margin-top:-0.1pt;height:0.05pt;width:185.65pt;z-index:251692032;mso-width-relative:page;mso-height-relative:page;" filled="f" stroked="t" coordsize="21600,21600" o:gfxdata="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59GTq1QAAAAcBAAAPAAAAAAAAAAEAIAAAACIAAABk&#10;cnMvZG93bnJldi54bWxQSwECFAAUAAAACACHTuJAPVC079ABAACSAwAADgAAAAAAAAABACAAAAAk&#10;AQAAZHJzL2Uyb0RvYy54bWxQSwUGAAAAAAYABgBZAQAAZ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月14日上午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323215</wp:posOffset>
                      </wp:positionV>
                      <wp:extent cx="5060315" cy="635"/>
                      <wp:effectExtent l="0" t="0" r="0" b="0"/>
                      <wp:wrapNone/>
                      <wp:docPr id="34" name="直线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6031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12" o:spid="_x0000_s1026" o:spt="20" style="position:absolute;left:0pt;margin-left:-4.45pt;margin-top:25.45pt;height:0.05pt;width:398.45pt;z-index:251693056;mso-width-relative:page;mso-height-relative:page;" filled="f" stroked="t" coordsize="21600,21600" o:gfxdata="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+7MUv9YAAAAIAQAADwAAAAAAAAABACAAAAAiAAAA&#10;ZHJzL2Rvd25yZXYueG1sUEsBAhQAFAAAAAgAh07iQL2ypEPQAQAAkgMAAA4AAAAAAAAAAQAgAAAA&#10;JQEAAGRycy9lMm9Eb2MueG1sUEsFBgAAAAAGAAYAWQEAAGc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5月14日上午9:10-11:10</w:t>
            </w:r>
          </w:p>
        </w:tc>
        <w:tc>
          <w:tcPr>
            <w:tcW w:w="36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何佳桢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刘顺泉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三年级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三年级</w:t>
            </w:r>
          </w:p>
        </w:tc>
        <w:tc>
          <w:tcPr>
            <w:tcW w:w="2344" w:type="dxa"/>
            <w:vMerge w:val="continue"/>
            <w:tcBorders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3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-1270</wp:posOffset>
                      </wp:positionV>
                      <wp:extent cx="2357755" cy="635"/>
                      <wp:effectExtent l="0" t="0" r="0" b="0"/>
                      <wp:wrapNone/>
                      <wp:docPr id="35" name="直线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5775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13" o:spid="_x0000_s1026" o:spt="20" style="position:absolute;left:0pt;margin-left:88.35pt;margin-top:-0.1pt;height:0.05pt;width:185.65pt;z-index:251694080;mso-width-relative:page;mso-height-relative:page;" filled="f" stroked="t" coordsize="21600,21600" o:gfxdata="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59GTq1QAAAAcBAAAPAAAAAAAAAAEAIAAAACIAAABk&#10;cnMvZG93bnJldi54bWxQSwECFAAUAAAACACHTuJAL7NNt9ABAACSAwAADgAAAAAAAAABACAAAAAk&#10;AQAAZHJzL2Uyb0RvYy54bWxQSwUGAAAAAAYABgBZAQAAZ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月14日上午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154305</wp:posOffset>
                      </wp:positionV>
                      <wp:extent cx="5120005" cy="11430"/>
                      <wp:effectExtent l="0" t="4445" r="4445" b="12700"/>
                      <wp:wrapNone/>
                      <wp:docPr id="36" name="直线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120005" cy="1143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14" o:spid="_x0000_s1026" o:spt="20" style="position:absolute;left:0pt;flip:y;margin-left:-5.4pt;margin-top:12.15pt;height:0.9pt;width:403.15pt;z-index:251695104;mso-width-relative:page;mso-height-relative:page;" filled="f" stroked="t" coordsize="21600,21600" o:gfxdata="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46JzpdgAAAAJAQAADwAAAAAA&#10;AAABACAAAAAiAAAAZHJzL2Rvd25yZXYueG1sUEsBAhQAFAAAAAgAh07iQAi0mr/aAQAAngMAAA4A&#10;AAAAAAAAAQAgAAAAJwEAAGRycy9lMm9Eb2MueG1sUEsFBgAAAAAGAAYAWQEAAHM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5月14日上午9:10-11:10</w:t>
            </w:r>
          </w:p>
        </w:tc>
        <w:tc>
          <w:tcPr>
            <w:tcW w:w="36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黄晓燕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吴晓花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四年级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四年级</w:t>
            </w:r>
          </w:p>
        </w:tc>
        <w:tc>
          <w:tcPr>
            <w:tcW w:w="2344" w:type="dxa"/>
            <w:vMerge w:val="continue"/>
            <w:tcBorders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color w:val="0000FF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-1270</wp:posOffset>
                      </wp:positionV>
                      <wp:extent cx="2357755" cy="635"/>
                      <wp:effectExtent l="0" t="0" r="0" b="0"/>
                      <wp:wrapNone/>
                      <wp:docPr id="37" name="直线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5775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15" o:spid="_x0000_s1026" o:spt="20" style="position:absolute;left:0pt;margin-left:88.35pt;margin-top:-0.1pt;height:0.05pt;width:185.65pt;z-index:251696128;mso-width-relative:page;mso-height-relative:page;" filled="f" stroked="t" coordsize="21600,21600" o:gfxdata="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59GTq1QAAAAcBAAAPAAAAAAAAAAEAIAAAACIA&#10;AABkcnMvZG93bnJldi54bWxQSwECFAAUAAAACACHTuJAdF0//tMBAACSAwAADgAAAAAAAAABACAA&#10;AAAkAQAAZHJzL2Uyb0RvYy54bWxQSwUGAAAAAAYABgBZAQAAa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月14日上午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248920</wp:posOffset>
                      </wp:positionV>
                      <wp:extent cx="5060315" cy="635"/>
                      <wp:effectExtent l="0" t="0" r="0" b="0"/>
                      <wp:wrapNone/>
                      <wp:docPr id="38" name="直线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6031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16" o:spid="_x0000_s1026" o:spt="20" style="position:absolute;left:0pt;margin-left:-4.45pt;margin-top:19.6pt;height:0.05pt;width:398.45pt;z-index:251697152;mso-width-relative:page;mso-height-relative:page;" filled="f" stroked="t" coordsize="21600,21600" o:gfxdata="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WZZipNYAAAAIAQAADwAAAAAAAAABACAAAAAiAAAA&#10;ZHJzL2Rvd25yZXYueG1sUEsBAhQAFAAAAAgAh07iQJl0V/LQAQAAkgMAAA4AAAAAAAAAAQAgAAAA&#10;JQEAAGRycy9lMm9Eb2MueG1sUEsFBgAAAAAGAAYAWQEAAGc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5月14日上午9:10-11:10</w:t>
            </w:r>
          </w:p>
        </w:tc>
        <w:tc>
          <w:tcPr>
            <w:tcW w:w="36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董婷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刘琼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五年级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五年级</w:t>
            </w:r>
          </w:p>
        </w:tc>
        <w:tc>
          <w:tcPr>
            <w:tcW w:w="2344" w:type="dxa"/>
            <w:vMerge w:val="continue"/>
            <w:tcBorders>
              <w:left w:val="nil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color w:val="0000FF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5" w:hRule="atLeast"/>
          <w:jc w:val="center"/>
        </w:trPr>
        <w:tc>
          <w:tcPr>
            <w:tcW w:w="1215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结对帮扶团队指导基地校教师上课：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  <w:t>发展型学习任</w:t>
            </w: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694055</wp:posOffset>
                      </wp:positionH>
                      <wp:positionV relativeFrom="paragraph">
                        <wp:posOffset>764540</wp:posOffset>
                      </wp:positionV>
                      <wp:extent cx="5083810" cy="635"/>
                      <wp:effectExtent l="0" t="0" r="0" b="0"/>
                      <wp:wrapNone/>
                      <wp:docPr id="41" name="直线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8381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19" o:spid="_x0000_s1026" o:spt="20" style="position:absolute;left:0pt;margin-left:54.65pt;margin-top:60.2pt;height:0.05pt;width:400.3pt;z-index:251700224;mso-width-relative:page;mso-height-relative:page;" filled="f" stroked="t" coordsize="21600,21600" o:gfxdata="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63Wq8dcAAAALAQAADwAAAAAAAAABACAAAAAi&#10;AAAAZHJzL2Rvd25yZXYueG1sUEsBAhQAFAAAAAgAh07iQLQpfsTSAQAAkgMAAA4AAAAAAAAAAQAg&#10;AAAAJgEAAGRycy9lMm9Eb2MueG1sUEsFBgAAAAAGAAYAWQEAAGo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  <w:t>务群指导课</w:t>
            </w: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5月21日上午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323215</wp:posOffset>
                      </wp:positionV>
                      <wp:extent cx="5060315" cy="635"/>
                      <wp:effectExtent l="0" t="0" r="0" b="0"/>
                      <wp:wrapNone/>
                      <wp:docPr id="39" name="直线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6031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17" o:spid="_x0000_s1026" o:spt="20" style="position:absolute;left:0pt;margin-left:-4.45pt;margin-top:25.45pt;height:0.05pt;width:398.45pt;z-index:251698176;mso-width-relative:page;mso-height-relative:page;" filled="f" stroked="t" coordsize="21600,21600" o:gfxdata="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+7MUv9YAAAAIAQAADwAAAAAAAAABACAAAAAiAAAA&#10;ZHJzL2Rvd25yZXYueG1sUEsBAhQAFAAAAAgAh07iQFv26YDQAQAAkgMAAA4AAAAAAAAAAQAgAAAA&#10;JQEAAGRycy9lMm9Eb2MueG1sUEsFBgAAAAAGAAYAWQEAAGc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5月21日上午9:10-11:10</w:t>
            </w:r>
          </w:p>
        </w:tc>
        <w:tc>
          <w:tcPr>
            <w:tcW w:w="36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5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基地校一年级教师上“文学阅读与创意表达”课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2.工作室指导专家做“文学阅读与创意表达”的专题讲座：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433070</wp:posOffset>
                      </wp:positionV>
                      <wp:extent cx="2332990" cy="10160"/>
                      <wp:effectExtent l="0" t="4445" r="10160" b="13970"/>
                      <wp:wrapNone/>
                      <wp:docPr id="40" name="直线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32990" cy="1016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18" o:spid="_x0000_s1026" o:spt="20" style="position:absolute;left:0pt;flip:y;margin-left:-4.4pt;margin-top:34.1pt;height:0.8pt;width:183.7pt;z-index:251699200;mso-width-relative:page;mso-height-relative:page;" filled="f" stroked="t" coordsize="21600,21600" o:gfxdata="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Gn+AONYAAAAIAQAADwAAAAAA&#10;AAABACAAAAAiAAAAZHJzL2Rvd25yZXYueG1sUEsBAhQAFAAAAAgAh07iQCVCf2ncAQAAngMAAA4A&#10;AAAAAAAAAQAgAAAAJQEAAGRycy9lMm9Eb2MueG1sUEsFBgAAAAAGAAYAWQEAAHM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《“文学阅读与创意表达”视域下的文本解读》</w:t>
            </w:r>
          </w:p>
          <w:p>
            <w:pPr>
              <w:widowControl/>
              <w:numPr>
                <w:ilvl w:val="0"/>
                <w:numId w:val="6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基地校三年级教师上“思辨性阅读与表达”课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2.工作室指导专家做“思辨性阅读与表达”的专题讲座：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《“思辨性阅读与表达”学习任务群的设计----以统编版语文教材三年级下册第八单元为例》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1.基地校四年级教师上“思辨性阅读与表达”课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2.工作室指导专家做“思辨性阅读与表达”的专题讲座：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《“思辨性阅读与表达”教学探析----四下六单元为例》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1.基地校五年级教师上“思辨性阅读与表达”课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2.工作室指导专家做“思辨性阅读与表达”的专题讲座：《“思辨性阅读与表达”学习任务群的理解与实践》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符逢慧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叶蕾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一年级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一年级</w:t>
            </w:r>
          </w:p>
        </w:tc>
        <w:tc>
          <w:tcPr>
            <w:tcW w:w="2344" w:type="dxa"/>
            <w:vMerge w:val="restart"/>
            <w:tcBorders>
              <w:top w:val="single" w:color="000000" w:sz="4" w:space="0"/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海棠湾进士小学、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工作室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指导专家团队及基地校语文教师</w:t>
            </w:r>
            <w:del w:id="6" w:author="香水百合" w:date="2024-03-20T10:23:12Z">
              <w:r>
                <w:rPr>
                  <w:rFonts w:hint="eastAsia" w:ascii="宋体" w:hAnsi="宋体" w:eastAsia="宋体" w:cs="宋体"/>
                  <w:sz w:val="28"/>
                  <w:szCs w:val="28"/>
                  <w:lang w:val="en-US" w:eastAsia="zh-CN"/>
                </w:rPr>
                <w:delText>（</w:delText>
              </w:r>
            </w:del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（活动美篇负责人：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何佳桢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）</w:t>
            </w:r>
          </w:p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color w:val="0000FF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5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月21日上午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5月21日上午9:10-11:10</w:t>
            </w:r>
          </w:p>
        </w:tc>
        <w:tc>
          <w:tcPr>
            <w:tcW w:w="36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黄婧斯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郑巧玲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三年级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三年级</w:t>
            </w:r>
          </w:p>
        </w:tc>
        <w:tc>
          <w:tcPr>
            <w:tcW w:w="2344" w:type="dxa"/>
            <w:vMerge w:val="continue"/>
            <w:tcBorders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color w:val="0000FF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7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1118870</wp:posOffset>
                      </wp:positionH>
                      <wp:positionV relativeFrom="paragraph">
                        <wp:posOffset>10160</wp:posOffset>
                      </wp:positionV>
                      <wp:extent cx="2357755" cy="635"/>
                      <wp:effectExtent l="0" t="0" r="0" b="0"/>
                      <wp:wrapNone/>
                      <wp:docPr id="42" name="直线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5775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20" o:spid="_x0000_s1026" o:spt="20" style="position:absolute;left:0pt;margin-left:88.1pt;margin-top:0.8pt;height:0.05pt;width:185.65pt;z-index:251701248;mso-width-relative:page;mso-height-relative:page;" filled="f" stroked="t" coordsize="21600,21600" o:gfxdata="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DOM8fDUAAAABwEAAA8AAAAAAAAAAQAgAAAAIgAAAGRy&#10;cy9kb3ducmV2LnhtbFBLAQIUABQAAAAIAIdO4kBKR/Mb0AEAAJIDAAAOAAAAAAAAAAEAIAAAACMB&#10;AABkcnMvZTJvRG9jLnhtbFBLBQYAAAAABgAGAFkBAABl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月21日上午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15875</wp:posOffset>
                      </wp:positionV>
                      <wp:extent cx="5083810" cy="11430"/>
                      <wp:effectExtent l="0" t="4445" r="2540" b="12700"/>
                      <wp:wrapNone/>
                      <wp:docPr id="43" name="直线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083810" cy="1143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21" o:spid="_x0000_s1026" o:spt="20" style="position:absolute;left:0pt;flip:y;margin-left:-4.45pt;margin-top:1.25pt;height:0.9pt;width:400.3pt;z-index:251702272;mso-width-relative:page;mso-height-relative:page;" filled="f" stroked="t" coordsize="21600,21600" o:gfxdata="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jZgGv1QAAAAYBAAAPAAAAAAAA&#10;AAEAIAAAACIAAABkcnMvZG93bnJldi54bWxQSwECFAAUAAAACACHTuJABDoMWtwBAACeAwAADgAA&#10;AAAAAAABACAAAAAkAQAAZHJzL2Uyb0RvYy54bWxQSwUGAAAAAAYABgBZAQAAc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5月21日上午9:10-11:10</w:t>
            </w:r>
          </w:p>
        </w:tc>
        <w:tc>
          <w:tcPr>
            <w:tcW w:w="36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李朝妹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张桂芳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四年级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四年级</w:t>
            </w:r>
          </w:p>
        </w:tc>
        <w:tc>
          <w:tcPr>
            <w:tcW w:w="2344" w:type="dxa"/>
            <w:vMerge w:val="continue"/>
            <w:tcBorders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color w:val="0000FF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5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-1270</wp:posOffset>
                      </wp:positionV>
                      <wp:extent cx="2357755" cy="635"/>
                      <wp:effectExtent l="0" t="0" r="0" b="0"/>
                      <wp:wrapNone/>
                      <wp:docPr id="44" name="直线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5775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22" o:spid="_x0000_s1026" o:spt="20" style="position:absolute;left:0pt;margin-left:88.35pt;margin-top:-0.1pt;height:0.05pt;width:185.65pt;z-index:251703296;mso-width-relative:page;mso-height-relative:page;" filled="f" stroked="t" coordsize="21600,21600" o:gfxdata="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Hn0ZOrVAAAABwEAAA8AAAAAAAAAAQAgAAAAIgAA&#10;AGRycy9kb3ducmV2LnhtbFBLAQIUABQAAAAIAIdO4kBYpApD0gEAAJIDAAAOAAAAAAAAAAEAIAAA&#10;ACQBAABkcnMvZTJvRG9jLnhtbFBLBQYAAAAABgAGAFkBAABo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月21日上午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117475</wp:posOffset>
                      </wp:positionV>
                      <wp:extent cx="5060315" cy="635"/>
                      <wp:effectExtent l="0" t="0" r="0" b="0"/>
                      <wp:wrapNone/>
                      <wp:docPr id="45" name="直线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6031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23" o:spid="_x0000_s1026" o:spt="20" style="position:absolute;left:0pt;margin-left:-4.45pt;margin-top:9.25pt;height:0.05pt;width:398.45pt;z-index:251704320;mso-width-relative:page;mso-height-relative:page;" filled="f" stroked="t" coordsize="21600,21600" o:gfxdata="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K+hrB9YAAAAIAQAADwAAAAAAAAABACAAAAAiAAAA&#10;ZHJzL2Rvd25yZXYueG1sUEsBAhQAFAAAAAgAh07iQMql47fQAQAAkgMAAA4AAAAAAAAAAQAgAAAA&#10;JQEAAGRycy9lMm9Eb2MueG1sUEsFBgAAAAAGAAYAWQEAAGc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5月21日上午9:10-11:10</w:t>
            </w:r>
          </w:p>
        </w:tc>
        <w:tc>
          <w:tcPr>
            <w:tcW w:w="36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董丽娇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周珍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五年级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五年级</w:t>
            </w:r>
          </w:p>
        </w:tc>
        <w:tc>
          <w:tcPr>
            <w:tcW w:w="2344" w:type="dxa"/>
            <w:vMerge w:val="continue"/>
            <w:tcBorders>
              <w:left w:val="nil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color w:val="0000FF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9" w:hRule="atLeast"/>
          <w:jc w:val="center"/>
        </w:trPr>
        <w:tc>
          <w:tcPr>
            <w:tcW w:w="1215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结对帮扶团队开展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</w:rPr>
              <w:t>活动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  <w:t>:拓展型学习任务群示范课引领</w:t>
            </w: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5月28日上午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323215</wp:posOffset>
                      </wp:positionV>
                      <wp:extent cx="5060315" cy="635"/>
                      <wp:effectExtent l="0" t="0" r="0" b="0"/>
                      <wp:wrapNone/>
                      <wp:docPr id="46" name="直线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6031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38" o:spid="_x0000_s1026" o:spt="20" style="position:absolute;left:0pt;margin-left:-4.45pt;margin-top:25.45pt;height:0.05pt;width:398.45pt;z-index:251705344;mso-width-relative:page;mso-height-relative:page;" filled="f" stroked="t" coordsize="21600,21600" o:gfxdata="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uzFL/WAAAACAEAAA8AAAAAAAAAAQAgAAAAIgAA&#10;AGRycy9kb3ducmV2LnhtbFBLAQIUABQAAAAIAIdO4kB4QEZL0QEAAJIDAAAOAAAAAAAAAAEAIAAA&#10;ACUBAABkcnMvZTJvRG9jLnhtbFBLBQYAAAAABgAGAFkBAABo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5月28日上午9:10-11:10</w:t>
            </w:r>
          </w:p>
        </w:tc>
        <w:tc>
          <w:tcPr>
            <w:tcW w:w="36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1.工作室成员示范课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2.工作室指导专家做“拓展型学习任务群”专题讲座：《从“作业”走向“作品”----低年级语文作业设计的思考与实践》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7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工作室成员示范课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2.工作室指导专家做“拓展型学习任务群”专题讲座：《落实拓展型学习任务群的教学策略》</w:t>
            </w:r>
          </w:p>
          <w:p>
            <w:pPr>
              <w:widowControl/>
              <w:numPr>
                <w:ilvl w:val="0"/>
                <w:numId w:val="8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工作室成员示范课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1"/>
                <w:lang w:val="en-US" w:eastAsia="zh-CN"/>
              </w:rPr>
              <w:t>2.工作室指导专家做“拓展型学习任务群”专题讲座：《如何用“学习任务”驱动整本书阅读》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4"/>
                <w:szCs w:val="20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1.工作室成员示范课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2.工作室指导专家做“拓展型学习任务群”专题讲座：《高年级整本书阅读策略》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麦世娜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黄灿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一年级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一年级</w:t>
            </w:r>
          </w:p>
        </w:tc>
        <w:tc>
          <w:tcPr>
            <w:tcW w:w="2344" w:type="dxa"/>
            <w:vMerge w:val="restart"/>
            <w:tcBorders>
              <w:top w:val="single" w:color="000000" w:sz="4" w:space="0"/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海棠湾进士小学、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工作室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指导专家团队及基地校语文教师</w:t>
            </w:r>
            <w:del w:id="7" w:author="香水百合" w:date="2024-03-20T10:23:34Z">
              <w:r>
                <w:rPr>
                  <w:rFonts w:hint="eastAsia" w:ascii="宋体" w:hAnsi="宋体" w:eastAsia="宋体" w:cs="宋体"/>
                  <w:sz w:val="28"/>
                  <w:szCs w:val="28"/>
                  <w:lang w:val="en-US" w:eastAsia="zh-CN"/>
                </w:rPr>
                <w:delText>（</w:delText>
              </w:r>
            </w:del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（活动美篇负责人：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董丽娇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）</w:t>
            </w:r>
          </w:p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color w:val="0000FF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7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-1270</wp:posOffset>
                      </wp:positionV>
                      <wp:extent cx="2357755" cy="635"/>
                      <wp:effectExtent l="0" t="0" r="0" b="0"/>
                      <wp:wrapNone/>
                      <wp:docPr id="47" name="直线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5775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39" o:spid="_x0000_s1026" o:spt="20" style="position:absolute;left:0pt;margin-left:88.35pt;margin-top:-0.1pt;height:0.05pt;width:185.65pt;z-index:251706368;mso-width-relative:page;mso-height-relative:page;" filled="f" stroked="t" coordsize="21600,21600" o:gfxdata="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efRk6tUAAAAHAQAADwAAAAAAAAABACAAAAAiAAAA&#10;ZHJzL2Rvd25yZXYueG1sUEsBAhQAFAAAAAgAh07iQOpBr7/RAQAAkgMAAA4AAAAAAAAAAQAgAAAA&#10;JAEAAGRycy9lMm9Eb2MueG1sUEsFBgAAAAAGAAYAWQEAAGc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月28日上午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323215</wp:posOffset>
                      </wp:positionV>
                      <wp:extent cx="5060315" cy="635"/>
                      <wp:effectExtent l="0" t="0" r="0" b="0"/>
                      <wp:wrapNone/>
                      <wp:docPr id="48" name="直线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6031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40" o:spid="_x0000_s1026" o:spt="20" style="position:absolute;left:0pt;margin-left:-4.45pt;margin-top:25.45pt;height:0.05pt;width:398.45pt;z-index:251707392;mso-width-relative:page;mso-height-relative:page;" filled="f" stroked="t" coordsize="21600,21600" o:gfxdata="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+7MUv9YAAAAIAQAADwAAAAAAAAABACAAAAAiAAAA&#10;ZHJzL2Rvd25yZXYueG1sUEsBAhQAFAAAAAgAh07iQMXcvn7QAQAAkgMAAA4AAAAAAAAAAQAgAAAA&#10;JQEAAGRycy9lMm9Eb2MueG1sUEsFBgAAAAAGAAYAWQEAAGc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5月28日上午9:10-11:10</w:t>
            </w:r>
          </w:p>
        </w:tc>
        <w:tc>
          <w:tcPr>
            <w:tcW w:w="36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陶席琼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刘顺泉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三年级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三年级</w:t>
            </w:r>
          </w:p>
        </w:tc>
        <w:tc>
          <w:tcPr>
            <w:tcW w:w="2344" w:type="dxa"/>
            <w:vMerge w:val="continue"/>
            <w:tcBorders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color w:val="0000FF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7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-1270</wp:posOffset>
                      </wp:positionV>
                      <wp:extent cx="2357755" cy="635"/>
                      <wp:effectExtent l="0" t="0" r="0" b="0"/>
                      <wp:wrapNone/>
                      <wp:docPr id="49" name="直线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5775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41" o:spid="_x0000_s1026" o:spt="20" style="position:absolute;left:0pt;margin-left:88.35pt;margin-top:-0.1pt;height:0.05pt;width:185.65pt;z-index:251708416;mso-width-relative:page;mso-height-relative:page;" filled="f" stroked="t" coordsize="21600,21600" o:gfxdata="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efRk6tUAAAAHAQAADwAAAAAAAAABACAAAAAiAAAA&#10;ZHJzL2Rvd25yZXYueG1sUEsBAhQAFAAAAAgAh07iQFfdV4rRAQAAkgMAAA4AAAAAAAAAAQAgAAAA&#10;JAEAAGRycy9lMm9Eb2MueG1sUEsFBgAAAAAGAAYAWQEAAGc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月28日上午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39370</wp:posOffset>
                      </wp:positionV>
                      <wp:extent cx="5119370" cy="635"/>
                      <wp:effectExtent l="0" t="0" r="0" b="0"/>
                      <wp:wrapNone/>
                      <wp:docPr id="74" name="直线 1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1937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87" o:spid="_x0000_s1026" o:spt="20" style="position:absolute;left:0pt;margin-left:-4.45pt;margin-top:3.1pt;height:0.05pt;width:403.1pt;z-index:251734016;mso-width-relative:page;mso-height-relative:page;" filled="f" stroked="t" coordsize="21600,21600" o:gfxdata="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MetA8HVAAAABgEAAA8AAAAAAAAAAQAgAAAAIgAA&#10;AGRycy9kb3ducmV2LnhtbFBLAQIUABQAAAAIAIdO4kAuYD0o0gEAAJIDAAAOAAAAAAAAAAEAIAAA&#10;ACQBAABkcnMvZTJvRG9jLnhtbFBLBQYAAAAABgAGAFkBAABo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5月28日上午9:10-11:10</w:t>
            </w:r>
          </w:p>
        </w:tc>
        <w:tc>
          <w:tcPr>
            <w:tcW w:w="36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张玲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吴晓花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四年级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四年级</w:t>
            </w:r>
          </w:p>
        </w:tc>
        <w:tc>
          <w:tcPr>
            <w:tcW w:w="2344" w:type="dxa"/>
            <w:vMerge w:val="continue"/>
            <w:tcBorders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color w:val="0000FF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6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-1270</wp:posOffset>
                      </wp:positionV>
                      <wp:extent cx="2357755" cy="635"/>
                      <wp:effectExtent l="0" t="0" r="0" b="0"/>
                      <wp:wrapNone/>
                      <wp:docPr id="50" name="直线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5775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43" o:spid="_x0000_s1026" o:spt="20" style="position:absolute;left:0pt;margin-left:88.35pt;margin-top:-0.1pt;height:0.05pt;width:185.65pt;z-index:251709440;mso-width-relative:page;mso-height-relative:page;" filled="f" stroked="t" coordsize="21600,21600" o:gfxdata="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efRk6tUAAAAHAQAADwAAAAAAAAABACAAAAAiAAAA&#10;ZHJzL2Rvd25yZXYueG1sUEsBAhQAFAAAAAgAh07iQGV0Wc7RAQAAkgMAAA4AAAAAAAAAAQAgAAAA&#10;JAEAAGRycy9lMm9Eb2MueG1sUEsFBgAAAAAGAAYAWQEAAGc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月28日上午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248920</wp:posOffset>
                      </wp:positionV>
                      <wp:extent cx="5060315" cy="635"/>
                      <wp:effectExtent l="0" t="0" r="0" b="0"/>
                      <wp:wrapNone/>
                      <wp:docPr id="51" name="直线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6031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44" o:spid="_x0000_s1026" o:spt="20" style="position:absolute;left:0pt;margin-left:-4.45pt;margin-top:19.6pt;height:0.05pt;width:398.45pt;z-index:251710464;mso-width-relative:page;mso-height-relative:page;" filled="f" stroked="t" coordsize="21600,21600" o:gfxdata="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FmWYqTWAAAACAEAAA8AAAAAAAAAAQAgAAAAIgAA&#10;AGRycy9kb3ducmV2LnhtbFBLAQIUABQAAAAIAIdO4kDn6AAt0QEAAJIDAAAOAAAAAAAAAAEAIAAA&#10;ACUBAABkcnMvZTJvRG9jLnhtbFBLBQYAAAAABgAGAFkBAABo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5月28日上午9:10-11:10</w:t>
            </w:r>
          </w:p>
        </w:tc>
        <w:tc>
          <w:tcPr>
            <w:tcW w:w="36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曾艳青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刘琼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五年级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五年级</w:t>
            </w:r>
          </w:p>
        </w:tc>
        <w:tc>
          <w:tcPr>
            <w:tcW w:w="2344" w:type="dxa"/>
            <w:vMerge w:val="continue"/>
            <w:tcBorders>
              <w:left w:val="nil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color w:val="0000FF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5" w:hRule="atLeast"/>
          <w:jc w:val="center"/>
        </w:trPr>
        <w:tc>
          <w:tcPr>
            <w:tcW w:w="1215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结对帮扶团队指导基地校教师上课：拓展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  <w:t>型学习任务群指导课</w:t>
            </w: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6月4日上午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323215</wp:posOffset>
                      </wp:positionV>
                      <wp:extent cx="5060315" cy="635"/>
                      <wp:effectExtent l="0" t="0" r="0" b="0"/>
                      <wp:wrapNone/>
                      <wp:docPr id="52" name="直线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6031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45" o:spid="_x0000_s1026" o:spt="20" style="position:absolute;left:0pt;margin-left:-4.45pt;margin-top:25.45pt;height:0.05pt;width:398.45pt;z-index:251711488;mso-width-relative:page;mso-height-relative:page;" filled="f" stroked="t" coordsize="21600,21600" o:gfxdata="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+7MUv9YAAAAIAQAADwAAAAAAAAABACAAAAAi&#10;AAAAZHJzL2Rvd25yZXYueG1sUEsBAhQAFAAAAAgAh07iQG4ZfAHTAQAAkgMAAA4AAAAAAAAAAQAg&#10;AAAAJQEAAGRycy9lMm9Eb2MueG1sUEsFBgAAAAAGAAYAWQEAAGo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6月4日上午9:10-11:10</w:t>
            </w:r>
          </w:p>
        </w:tc>
        <w:tc>
          <w:tcPr>
            <w:tcW w:w="36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1.基地校一年级教师上“拓展型学习任务群”课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2.工作室指导专家做“拓展型学习任务群”的专题讲座：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《低年级语文跨学科学习探索与设计》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1.基地校三年级教师上“拓展型学习任务群”课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2.工作室指导专家做“拓展型学习任务群”的专题讲座：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《在语言实践中，推进传统文化传承----以三年级下册第三单元为例》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1.基地校四年级教师上“拓展型学习任务群”课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2.工作室指导专家做“拓展型学习任务群”的专题讲座：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《从课文节选走向整本书阅读》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1.基地校五年级教师上“拓展型学习任务群”课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2.工作室指导专家做“拓展型学习任务群”的专题讲座：《聚焦学习任务群，探索教学新样态》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冯海燕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叶蕾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一年级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一年级</w:t>
            </w:r>
          </w:p>
        </w:tc>
        <w:tc>
          <w:tcPr>
            <w:tcW w:w="2344" w:type="dxa"/>
            <w:vMerge w:val="restart"/>
            <w:tcBorders>
              <w:top w:val="single" w:color="000000" w:sz="4" w:space="0"/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海棠湾进士小学、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工作室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指导专家团队及基地校语文教师</w:t>
            </w:r>
            <w:del w:id="8" w:author="香水百合" w:date="2024-03-20T10:24:02Z">
              <w:r>
                <w:rPr>
                  <w:rFonts w:hint="eastAsia" w:ascii="宋体" w:hAnsi="宋体" w:eastAsia="宋体" w:cs="宋体"/>
                  <w:sz w:val="28"/>
                  <w:szCs w:val="28"/>
                  <w:lang w:val="en-US" w:eastAsia="zh-CN"/>
                </w:rPr>
                <w:delText>（</w:delText>
              </w:r>
            </w:del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（活动美篇负责人：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黄晓燕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）</w:t>
            </w:r>
          </w:p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color w:val="0000FF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9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-1270</wp:posOffset>
                      </wp:positionV>
                      <wp:extent cx="2357755" cy="635"/>
                      <wp:effectExtent l="0" t="0" r="0" b="0"/>
                      <wp:wrapNone/>
                      <wp:docPr id="53" name="直线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5775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46" o:spid="_x0000_s1026" o:spt="20" style="position:absolute;left:0pt;margin-left:88.35pt;margin-top:-0.1pt;height:0.05pt;width:185.65pt;z-index:251712512;mso-width-relative:page;mso-height-relative:page;" filled="f" stroked="t" coordsize="21600,21600" o:gfxdata="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efRk6tUAAAAHAQAADwAAAAAAAAABACAAAAAiAAAA&#10;ZHJzL2Rvd25yZXYueG1sUEsBAhQAFAAAAAgAh07iQDNuKk7RAQAAkgMAAA4AAAAAAAAAAQAgAAAA&#10;JAEAAGRycy9lMm9Eb2MueG1sUEsFBgAAAAAGAAYAWQEAAGc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月4日上午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190500</wp:posOffset>
                      </wp:positionV>
                      <wp:extent cx="5071745" cy="11430"/>
                      <wp:effectExtent l="0" t="4445" r="14605" b="12700"/>
                      <wp:wrapNone/>
                      <wp:docPr id="54" name="直线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071745" cy="1143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47" o:spid="_x0000_s1026" o:spt="20" style="position:absolute;left:0pt;flip:y;margin-left:-4.4pt;margin-top:15pt;height:0.9pt;width:399.35pt;z-index:251713536;mso-width-relative:page;mso-height-relative:page;" filled="f" stroked="t" coordsize="21600,21600" o:gfxdata="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V7OiqdYAAAAIAQAADwAAAAAA&#10;AAABACAAAAAiAAAAZHJzL2Rvd25yZXYueG1sUEsBAhQAFAAAAAgAh07iQCXuSX/cAQAAngMAAA4A&#10;AAAAAAAAAQAgAAAAJQEAAGRycy9lMm9Eb2MueG1sUEsFBgAAAAAGAAYAWQEAAHM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6月4日上午9:10-11:10</w:t>
            </w:r>
          </w:p>
        </w:tc>
        <w:tc>
          <w:tcPr>
            <w:tcW w:w="36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陈洁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郑巧玲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三年级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三年级</w:t>
            </w:r>
          </w:p>
        </w:tc>
        <w:tc>
          <w:tcPr>
            <w:tcW w:w="2344" w:type="dxa"/>
            <w:vMerge w:val="continue"/>
            <w:tcBorders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color w:val="0000FF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9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-1270</wp:posOffset>
                      </wp:positionV>
                      <wp:extent cx="2357755" cy="635"/>
                      <wp:effectExtent l="0" t="0" r="0" b="0"/>
                      <wp:wrapNone/>
                      <wp:docPr id="55" name="直线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5775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48" o:spid="_x0000_s1026" o:spt="20" style="position:absolute;left:0pt;margin-left:88.35pt;margin-top:-0.1pt;height:0.05pt;width:185.65pt;z-index:251714560;mso-width-relative:page;mso-height-relative:page;" filled="f" stroked="t" coordsize="21600,21600" o:gfxdata="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Hn0ZOrVAAAABwEAAA8AAAAAAAAAAQAgAAAAIgAAAGRy&#10;cy9kb3ducmV2LnhtbFBLAQIUABQAAAAIAIdO4kABt7I5zwEAAJIDAAAOAAAAAAAAAAEAIAAAACQB&#10;AABkcnMvZTJvRG9jLnhtbFBLBQYAAAAABgAGAFkBAABl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月4日上午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213360</wp:posOffset>
                      </wp:positionV>
                      <wp:extent cx="5107305" cy="635"/>
                      <wp:effectExtent l="0" t="0" r="0" b="0"/>
                      <wp:wrapNone/>
                      <wp:docPr id="56" name="直线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0730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49" o:spid="_x0000_s1026" o:spt="20" style="position:absolute;left:0pt;margin-left:-5.3pt;margin-top:16.8pt;height:0.05pt;width:402.15pt;z-index:251715584;mso-width-relative:page;mso-height-relative:page;" filled="f" stroked="t" coordsize="21600,21600" o:gfxdata="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lOsfq1wAAAAkBAAAPAAAAAAAAAAEAIAAAACIA&#10;AABkcnMvZG93bnJldi54bWxQSwECFAAUAAAACACHTuJA+QEeYNEBAACSAwAADgAAAAAAAAABACAA&#10;AAAmAQAAZHJzL2Uyb0RvYy54bWxQSwUGAAAAAAYABgBZAQAAa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6月4日上午9:10-11:10</w:t>
            </w:r>
          </w:p>
        </w:tc>
        <w:tc>
          <w:tcPr>
            <w:tcW w:w="36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彭小艳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张桂芳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四年级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四年级</w:t>
            </w:r>
          </w:p>
        </w:tc>
        <w:tc>
          <w:tcPr>
            <w:tcW w:w="2344" w:type="dxa"/>
            <w:vMerge w:val="continue"/>
            <w:tcBorders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color w:val="0000FF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6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-1270</wp:posOffset>
                      </wp:positionV>
                      <wp:extent cx="2357755" cy="635"/>
                      <wp:effectExtent l="0" t="0" r="0" b="0"/>
                      <wp:wrapNone/>
                      <wp:docPr id="57" name="直线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5775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50" o:spid="_x0000_s1026" o:spt="20" style="position:absolute;left:0pt;margin-left:88.35pt;margin-top:-0.1pt;height:0.05pt;width:185.65pt;z-index:251716608;mso-width-relative:page;mso-height-relative:page;" filled="f" stroked="t" coordsize="21600,21600" o:gfxdata="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59GTq1QAAAAcBAAAPAAAAAAAAAAEAIAAAACIAAABk&#10;cnMvZG93bnJldi54bWxQSwECFAAUAAAACACHTuJAvqYWDNABAACSAwAADgAAAAAAAAABACAAAAAk&#10;AQAAZHJzL2Uyb0RvYy54bWxQSwUGAAAAAAYABgBZAQAAZ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月4日上午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117475</wp:posOffset>
                      </wp:positionV>
                      <wp:extent cx="5060315" cy="635"/>
                      <wp:effectExtent l="0" t="0" r="0" b="0"/>
                      <wp:wrapNone/>
                      <wp:docPr id="58" name="直线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6031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51" o:spid="_x0000_s1026" o:spt="20" style="position:absolute;left:0pt;margin-left:-4.45pt;margin-top:9.25pt;height:0.05pt;width:398.45pt;z-index:251717632;mso-width-relative:page;mso-height-relative:page;" filled="f" stroked="t" coordsize="21600,21600" o:gfxdata="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r6GsH1gAAAAgBAAAPAAAAAAAAAAEAIAAAACIAAABk&#10;cnMvZG93bnJldi54bWxQSwECFAAUAAAACACHTuJAnPnBu88BAACSAwAADgAAAAAAAAABACAAAAAl&#10;AQAAZHJzL2Uyb0RvYy54bWxQSwUGAAAAAAYABgBZAQAAZ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6月4日上午9:10-11:10</w:t>
            </w:r>
          </w:p>
        </w:tc>
        <w:tc>
          <w:tcPr>
            <w:tcW w:w="36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陈丹玲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周珍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五年级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五年级</w:t>
            </w:r>
          </w:p>
        </w:tc>
        <w:tc>
          <w:tcPr>
            <w:tcW w:w="2344" w:type="dxa"/>
            <w:vMerge w:val="continue"/>
            <w:tcBorders>
              <w:left w:val="nil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color w:val="0000FF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8" w:hRule="atLeast"/>
          <w:jc w:val="center"/>
        </w:trPr>
        <w:tc>
          <w:tcPr>
            <w:tcW w:w="1215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  <w:t>结对帮扶团队开展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0"/>
                <w:szCs w:val="30"/>
              </w:rPr>
              <w:t>活动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0"/>
                <w:szCs w:val="30"/>
                <w:lang w:val="en-US" w:eastAsia="zh-CN"/>
              </w:rPr>
              <w:t>:班级管理引领指导</w:t>
            </w: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6月11日上午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323215</wp:posOffset>
                      </wp:positionV>
                      <wp:extent cx="5060315" cy="635"/>
                      <wp:effectExtent l="0" t="0" r="0" b="0"/>
                      <wp:wrapNone/>
                      <wp:docPr id="59" name="直线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6031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59" o:spid="_x0000_s1026" o:spt="20" style="position:absolute;left:0pt;margin-left:-4.45pt;margin-top:25.45pt;height:0.05pt;width:398.45pt;z-index:251718656;mso-width-relative:page;mso-height-relative:page;" filled="f" stroked="t" coordsize="21600,21600" o:gfxdata="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uzFL/WAAAACAEAAA8AAAAAAAAAAQAgAAAAIgAA&#10;AGRycy9kb3ducmV2LnhtbFBLAQIUABQAAAAIAIdO4kDmknb60QEAAJIDAAAOAAAAAAAAAAEAIAAA&#10;ACUBAABkcnMvZTJvRG9jLnhtbFBLBQYAAAAABgAGAFkBAABo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6月11日上午9:10-11:10</w:t>
            </w:r>
          </w:p>
        </w:tc>
        <w:tc>
          <w:tcPr>
            <w:tcW w:w="36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1.基地校一年级教师研讨交流带班中的困惑；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2.工作室指导专家做班级管理的专题讲座：《如何做一名低年级“大朋友”》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1.基地校三年级教师研讨交流带班中的困惑；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2.工作室指导专家做班级管理的专题讲座：《培养学生阅读兴趣的策略》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1.基地校四年级教师研讨交流带班中的困惑；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2.工作室指导专家做班级管理的专题讲座：《班级管理中的温暖与智慧之道》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1.基地校五年级教师研讨交流带班中的困惑；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ind w:leftChars="0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2.工作室指导专家做班级管理的专题讲座：《管好班级的实用建议》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基地校教师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黄灿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一年级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一年级</w:t>
            </w:r>
          </w:p>
        </w:tc>
        <w:tc>
          <w:tcPr>
            <w:tcW w:w="2344" w:type="dxa"/>
            <w:vMerge w:val="restart"/>
            <w:tcBorders>
              <w:top w:val="single" w:color="000000" w:sz="4" w:space="0"/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海棠湾进士小学、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工作室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指导专家团队及基地校语文教师</w:t>
            </w:r>
            <w:del w:id="9" w:author="香水百合" w:date="2024-03-20T10:24:14Z">
              <w:r>
                <w:rPr>
                  <w:rFonts w:hint="eastAsia" w:ascii="宋体" w:hAnsi="宋体" w:eastAsia="宋体" w:cs="宋体"/>
                  <w:sz w:val="30"/>
                  <w:szCs w:val="30"/>
                  <w:lang w:val="en-US" w:eastAsia="zh-CN"/>
                </w:rPr>
                <w:delText>（</w:delText>
              </w:r>
            </w:del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val="en-US" w:eastAsia="zh-CN"/>
              </w:rPr>
              <w:t>（活动美篇负责人：</w:t>
            </w:r>
            <w:r>
              <w:rPr>
                <w:rFonts w:hint="eastAsia" w:ascii="宋体" w:hAnsi="宋体" w:cs="宋体"/>
                <w:b/>
                <w:bCs/>
                <w:sz w:val="30"/>
                <w:szCs w:val="30"/>
                <w:lang w:val="en-US" w:eastAsia="zh-CN"/>
              </w:rPr>
              <w:t>孟泽镜</w:t>
            </w: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val="en-US" w:eastAsia="zh-CN"/>
              </w:rPr>
              <w:t>）</w:t>
            </w:r>
          </w:p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color w:val="0000FF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1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-1270</wp:posOffset>
                      </wp:positionV>
                      <wp:extent cx="2357755" cy="635"/>
                      <wp:effectExtent l="0" t="0" r="0" b="0"/>
                      <wp:wrapNone/>
                      <wp:docPr id="60" name="直线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5775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60" o:spid="_x0000_s1026" o:spt="20" style="position:absolute;left:0pt;margin-left:88.35pt;margin-top:-0.1pt;height:0.05pt;width:185.65pt;z-index:251719680;mso-width-relative:page;mso-height-relative:page;" filled="f" stroked="t" coordsize="21600,21600" o:gfxdata="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59GTq1QAAAAcBAAAPAAAAAAAAAAEAIAAAACIAAABk&#10;cnMvZG93bnJldi54bWxQSwECFAAUAAAACACHTuJAxK6hstABAACSAwAADgAAAAAAAAABACAAAAAk&#10;AQAAZHJzL2Uyb0RvYy54bWxQSwUGAAAAAAYABgBZAQAAZ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月11日上午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323215</wp:posOffset>
                      </wp:positionV>
                      <wp:extent cx="5060315" cy="635"/>
                      <wp:effectExtent l="0" t="0" r="0" b="0"/>
                      <wp:wrapNone/>
                      <wp:docPr id="61" name="直线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6031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61" o:spid="_x0000_s1026" o:spt="20" style="position:absolute;left:0pt;margin-left:-4.45pt;margin-top:25.45pt;height:0.05pt;width:398.45pt;z-index:251720704;mso-width-relative:page;mso-height-relative:page;" filled="f" stroked="t" coordsize="21600,21600" o:gfxdata="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PuzFL/WAAAACAEAAA8AAAAAAAAAAQAgAAAAIgAAAGRy&#10;cy9kb3ducmV2LnhtbFBLAQIUABQAAAAIAIdO4kBWr0hGzgEAAJIDAAAOAAAAAAAAAAEAIAAAACUB&#10;AABkcnMvZTJvRG9jLnhtbFBLBQYAAAAABgAGAFkBAABl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6月11日上午9:10-11:10</w:t>
            </w:r>
          </w:p>
        </w:tc>
        <w:tc>
          <w:tcPr>
            <w:tcW w:w="36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基地校教师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刘顺泉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三年级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三年级</w:t>
            </w:r>
          </w:p>
        </w:tc>
        <w:tc>
          <w:tcPr>
            <w:tcW w:w="2344" w:type="dxa"/>
            <w:vMerge w:val="continue"/>
            <w:tcBorders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color w:val="0000FF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4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-1270</wp:posOffset>
                      </wp:positionV>
                      <wp:extent cx="2357755" cy="635"/>
                      <wp:effectExtent l="0" t="0" r="0" b="0"/>
                      <wp:wrapNone/>
                      <wp:docPr id="62" name="直线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5775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62" o:spid="_x0000_s1026" o:spt="20" style="position:absolute;left:0pt;margin-left:88.35pt;margin-top:-0.1pt;height:0.05pt;width:185.65pt;z-index:251721728;mso-width-relative:page;mso-height-relative:page;" filled="f" stroked="t" coordsize="21600,21600" o:gfxdata="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efRk6tUAAAAHAQAADwAAAAAAAAABACAAAAAiAAAA&#10;ZHJzL2Rvd25yZXYueG1sUEsBAhQAFAAAAAgAh07iQECr3FfRAQAAkgMAAA4AAAAAAAAAAQAgAAAA&#10;JAEAAGRycy9lMm9Eb2MueG1sUEsFBgAAAAAGAAYAWQEAAGc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月11日上午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118110</wp:posOffset>
                      </wp:positionV>
                      <wp:extent cx="5083810" cy="635"/>
                      <wp:effectExtent l="0" t="0" r="0" b="0"/>
                      <wp:wrapNone/>
                      <wp:docPr id="63" name="直线 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8381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63" o:spid="_x0000_s1026" o:spt="20" style="position:absolute;left:0pt;margin-left:-4.35pt;margin-top:9.3pt;height:0.05pt;width:400.3pt;z-index:251722752;mso-width-relative:page;mso-height-relative:page;" filled="f" stroked="t" coordsize="21600,21600" o:gfxdata="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IpGugHWAAAACAEAAA8AAAAAAAAAAQAgAAAAIgAA&#10;AGRycy9kb3ducmV2LnhtbFBLAQIUABQAAAAIAIdO4kBWtJW20QEAAJIDAAAOAAAAAAAAAAEAIAAA&#10;ACUBAABkcnMvZTJvRG9jLnhtbFBLBQYAAAAABgAGAFkBAABo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6月11日上午9:10-11:10</w:t>
            </w:r>
          </w:p>
        </w:tc>
        <w:tc>
          <w:tcPr>
            <w:tcW w:w="36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基地校教师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吴晓花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四年级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四年级</w:t>
            </w:r>
          </w:p>
        </w:tc>
        <w:tc>
          <w:tcPr>
            <w:tcW w:w="2344" w:type="dxa"/>
            <w:vMerge w:val="continue"/>
            <w:tcBorders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color w:val="0000FF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6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-1270</wp:posOffset>
                      </wp:positionV>
                      <wp:extent cx="2357755" cy="635"/>
                      <wp:effectExtent l="0" t="0" r="0" b="0"/>
                      <wp:wrapNone/>
                      <wp:docPr id="64" name="直线 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5775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64" o:spid="_x0000_s1026" o:spt="20" style="position:absolute;left:0pt;margin-left:88.35pt;margin-top:-0.1pt;height:0.05pt;width:185.65pt;z-index:251723776;mso-width-relative:page;mso-height-relative:page;" filled="f" stroked="t" coordsize="21600,21600" o:gfxdata="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efRk6tUAAAAHAQAADwAAAAAAAAABACAAAAAiAAAA&#10;ZHJzL2Rvd25yZXYueG1sUEsBAhQAFAAAAAgAh07iQI2jKqPRAQAAkgMAAA4AAAAAAAAAAQAgAAAA&#10;JAEAAGRycy9lMm9Eb2MueG1sUEsFBgAAAAAGAAYAWQEAAGc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月11日上午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8:20-9:00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248920</wp:posOffset>
                      </wp:positionV>
                      <wp:extent cx="5060315" cy="635"/>
                      <wp:effectExtent l="0" t="0" r="0" b="0"/>
                      <wp:wrapNone/>
                      <wp:docPr id="65" name="直线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6031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65" o:spid="_x0000_s1026" o:spt="20" style="position:absolute;left:0pt;margin-left:-4.45pt;margin-top:19.6pt;height:0.05pt;width:398.45pt;z-index:251724800;mso-width-relative:page;mso-height-relative:page;" filled="f" stroked="t" coordsize="21600,21600" o:gfxdata="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FmWYqTWAAAACAEAAA8AAAAAAAAAAQAgAAAAIgAA&#10;AGRycy9kb3ducmV2LnhtbFBLAQIUABQAAAAIAIdO4kAfosNX0QEAAJIDAAAOAAAAAAAAAAEAIAAA&#10;ACUBAABkcnMvZTJvRG9jLnhtbFBLBQYAAAAABgAGAFkBAABo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6月11日上午9:10-11:10</w:t>
            </w:r>
          </w:p>
        </w:tc>
        <w:tc>
          <w:tcPr>
            <w:tcW w:w="36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基地校教师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刘琼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五年级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五年级</w:t>
            </w:r>
          </w:p>
        </w:tc>
        <w:tc>
          <w:tcPr>
            <w:tcW w:w="2344" w:type="dxa"/>
            <w:vMerge w:val="continue"/>
            <w:tcBorders>
              <w:left w:val="nil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color w:val="0000FF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1215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  <w:t>结对帮扶团队开展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0"/>
                <w:szCs w:val="30"/>
              </w:rPr>
              <w:t>活动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0"/>
                <w:szCs w:val="30"/>
                <w:lang w:val="en-US" w:eastAsia="zh-CN"/>
              </w:rPr>
              <w:t>:复习示范课引领</w:t>
            </w:r>
          </w:p>
          <w:p>
            <w:pPr>
              <w:spacing w:line="36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30"/>
                <w:szCs w:val="30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6月18日上午8:30-11:30</w:t>
            </w:r>
          </w:p>
        </w:tc>
        <w:tc>
          <w:tcPr>
            <w:tcW w:w="36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工作室指导专家做复习课的专题讲座：《温顾、知新，为复习保鲜》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工作室指导专家做复习课的专题讲座：《如何上好小学语文复习课》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工作室指导专家做复习课的专题讲座：《小学语文总复习之阅读理解篇》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jc w:val="left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工作室指导专家做复习课的专题讲座：《“复”之有道，“习”之有效----高段语文复习策略》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叶蕾</w:t>
            </w:r>
          </w:p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一年级</w:t>
            </w:r>
          </w:p>
        </w:tc>
        <w:tc>
          <w:tcPr>
            <w:tcW w:w="2344" w:type="dxa"/>
            <w:vMerge w:val="restart"/>
            <w:tcBorders>
              <w:top w:val="single" w:color="000000" w:sz="4" w:space="0"/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海棠湾进士小学、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工作室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指导专家团队及基地校语文教师</w:t>
            </w:r>
            <w:del w:id="10" w:author="香水百合" w:date="2024-03-20T10:24:21Z">
              <w:bookmarkStart w:id="0" w:name="_GoBack"/>
              <w:bookmarkEnd w:id="0"/>
              <w:r>
                <w:rPr>
                  <w:rFonts w:hint="eastAsia" w:ascii="宋体" w:hAnsi="宋体" w:eastAsia="宋体" w:cs="宋体"/>
                  <w:sz w:val="30"/>
                  <w:szCs w:val="30"/>
                  <w:lang w:val="en-US" w:eastAsia="zh-CN"/>
                </w:rPr>
                <w:delText>（</w:delText>
              </w:r>
            </w:del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val="en-US" w:eastAsia="zh-CN"/>
              </w:rPr>
              <w:t>（活动美篇负责人：</w:t>
            </w:r>
            <w:r>
              <w:rPr>
                <w:rFonts w:hint="eastAsia" w:ascii="宋体" w:hAnsi="宋体" w:cs="宋体"/>
                <w:b/>
                <w:bCs/>
                <w:sz w:val="30"/>
                <w:szCs w:val="30"/>
                <w:lang w:val="en-US" w:eastAsia="zh-CN"/>
              </w:rPr>
              <w:t>（董婷</w:t>
            </w: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val="en-US" w:eastAsia="zh-CN"/>
              </w:rPr>
              <w:t>）</w:t>
            </w:r>
          </w:p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color w:val="0000FF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4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-1270</wp:posOffset>
                      </wp:positionV>
                      <wp:extent cx="2357755" cy="635"/>
                      <wp:effectExtent l="0" t="0" r="0" b="0"/>
                      <wp:wrapNone/>
                      <wp:docPr id="66" name="直线 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5775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67" o:spid="_x0000_s1026" o:spt="20" style="position:absolute;left:0pt;margin-left:88.35pt;margin-top:-0.1pt;height:0.05pt;width:185.65pt;z-index:251725824;mso-width-relative:page;mso-height-relative:page;" filled="f" stroked="t" coordsize="21600,21600" o:gfxdata="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efRk6tUAAAAHAQAADwAAAAAAAAABACAAAAAiAAAA&#10;ZHJzL2Rvd25yZXYueG1sUEsBAhQAFAAAAAgAh07iQE6eMPbRAQAAkgMAAA4AAAAAAAAAAQAgAAAA&#10;JAEAAGRycy9lMm9Eb2MueG1sUEsFBgAAAAAGAAYAWQEAAGc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月18日上午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：30-11:30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118110</wp:posOffset>
                      </wp:positionV>
                      <wp:extent cx="5060315" cy="635"/>
                      <wp:effectExtent l="0" t="0" r="0" b="0"/>
                      <wp:wrapNone/>
                      <wp:docPr id="67" name="直线 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6031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68" o:spid="_x0000_s1026" o:spt="20" style="position:absolute;left:0pt;margin-left:-2.55pt;margin-top:9.3pt;height:0.05pt;width:398.45pt;z-index:251726848;mso-width-relative:page;mso-height-relative:page;" filled="f" stroked="t" coordsize="21600,21600" o:gfxdata="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J8efc/WAAAACAEAAA8AAAAAAAAAAQAgAAAAIgAA&#10;AGRycy9kb3ducmV2LnhtbFBLAQIUABQAAAAIAIdO4kAz0weW0QEAAJIDAAAOAAAAAAAAAAEAIAAA&#10;ACUBAABkcnMvZTJvRG9jLnhtbFBLBQYAAAAABgAGAFkBAABo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1086485</wp:posOffset>
                      </wp:positionH>
                      <wp:positionV relativeFrom="paragraph">
                        <wp:posOffset>728980</wp:posOffset>
                      </wp:positionV>
                      <wp:extent cx="2380615" cy="11430"/>
                      <wp:effectExtent l="0" t="4445" r="635" b="12700"/>
                      <wp:wrapNone/>
                      <wp:docPr id="68" name="直线 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80615" cy="1143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69" o:spid="_x0000_s1026" o:spt="20" style="position:absolute;left:0pt;flip:y;margin-left:85.55pt;margin-top:57.4pt;height:0.9pt;width:187.45pt;z-index:251727872;mso-width-relative:page;mso-height-relative:page;" filled="f" stroked="t" coordsize="21600,21600" o:gfxdata="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PpNFhrXAAAACwEAAA8AAAAA&#10;AAAAAQAgAAAAIgAAAGRycy9kb3ducmV2LnhtbFBLAQIUABQAAAAIAIdO4kCRZduv3AEAAJ4DAAAO&#10;AAAAAAAAAAEAIAAAACY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6月18日上午8:30-11:30</w:t>
            </w:r>
          </w:p>
        </w:tc>
        <w:tc>
          <w:tcPr>
            <w:tcW w:w="36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郑巧玲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张桂芳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三年级</w:t>
            </w: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四年级</w:t>
            </w:r>
          </w:p>
        </w:tc>
        <w:tc>
          <w:tcPr>
            <w:tcW w:w="2344" w:type="dxa"/>
            <w:vMerge w:val="continue"/>
            <w:tcBorders>
              <w:left w:val="nil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color w:val="0000FF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月18日上午</w:t>
            </w:r>
          </w:p>
          <w:p>
            <w:pPr>
              <w:widowControl/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：30-11:30</w:t>
            </w:r>
          </w:p>
        </w:tc>
        <w:tc>
          <w:tcPr>
            <w:tcW w:w="36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周珍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五年级</w:t>
            </w:r>
          </w:p>
        </w:tc>
        <w:tc>
          <w:tcPr>
            <w:tcW w:w="2344" w:type="dxa"/>
            <w:vMerge w:val="continue"/>
            <w:tcBorders>
              <w:left w:val="nil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color w:val="0000FF"/>
                <w:sz w:val="30"/>
                <w:szCs w:val="30"/>
                <w:lang w:val="en-US" w:eastAsia="zh-CN"/>
              </w:rPr>
            </w:pPr>
          </w:p>
        </w:tc>
      </w:tr>
    </w:tbl>
    <w:p>
      <w:pPr>
        <w:ind w:left="0" w:leftChars="0"/>
        <w:jc w:val="center"/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84ED03"/>
    <w:multiLevelType w:val="singleLevel"/>
    <w:tmpl w:val="9184ED0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0E3C8FF"/>
    <w:multiLevelType w:val="singleLevel"/>
    <w:tmpl w:val="C0E3C8F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8884DEF"/>
    <w:multiLevelType w:val="singleLevel"/>
    <w:tmpl w:val="C8884DE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3D6C71B"/>
    <w:multiLevelType w:val="singleLevel"/>
    <w:tmpl w:val="E3D6C71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ED74B3F9"/>
    <w:multiLevelType w:val="singleLevel"/>
    <w:tmpl w:val="ED74B3F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FF420AAF"/>
    <w:multiLevelType w:val="singleLevel"/>
    <w:tmpl w:val="FF420AA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0F04661B"/>
    <w:multiLevelType w:val="singleLevel"/>
    <w:tmpl w:val="0F04661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36323BFE"/>
    <w:multiLevelType w:val="singleLevel"/>
    <w:tmpl w:val="36323BF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香水百合">
    <w15:presenceInfo w15:providerId="WPS Office" w15:userId="39716068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00896B25"/>
    <w:rsid w:val="00827EF9"/>
    <w:rsid w:val="00896B25"/>
    <w:rsid w:val="00A42231"/>
    <w:rsid w:val="00B462C0"/>
    <w:rsid w:val="0232185C"/>
    <w:rsid w:val="053F077B"/>
    <w:rsid w:val="0750151B"/>
    <w:rsid w:val="0802417B"/>
    <w:rsid w:val="09E7451A"/>
    <w:rsid w:val="0AD100C7"/>
    <w:rsid w:val="0B5605CC"/>
    <w:rsid w:val="0E583F55"/>
    <w:rsid w:val="11DD55A3"/>
    <w:rsid w:val="129C0FBA"/>
    <w:rsid w:val="12C81DAF"/>
    <w:rsid w:val="14A979BF"/>
    <w:rsid w:val="15E72E94"/>
    <w:rsid w:val="16CB1E6E"/>
    <w:rsid w:val="17B2302E"/>
    <w:rsid w:val="17C70888"/>
    <w:rsid w:val="1A4A39F2"/>
    <w:rsid w:val="1B950C9D"/>
    <w:rsid w:val="1BA009E7"/>
    <w:rsid w:val="1D562C85"/>
    <w:rsid w:val="1D726AA6"/>
    <w:rsid w:val="1EA11311"/>
    <w:rsid w:val="1EE14925"/>
    <w:rsid w:val="1FAF3A3A"/>
    <w:rsid w:val="200563F1"/>
    <w:rsid w:val="20614EF6"/>
    <w:rsid w:val="209E05F3"/>
    <w:rsid w:val="220D62EA"/>
    <w:rsid w:val="251A1C6E"/>
    <w:rsid w:val="28551EE0"/>
    <w:rsid w:val="2C245364"/>
    <w:rsid w:val="2C4B162F"/>
    <w:rsid w:val="2D3B4AD2"/>
    <w:rsid w:val="2D742E08"/>
    <w:rsid w:val="2E4C168F"/>
    <w:rsid w:val="301937F3"/>
    <w:rsid w:val="3253123E"/>
    <w:rsid w:val="344F012B"/>
    <w:rsid w:val="34801EDB"/>
    <w:rsid w:val="353B353A"/>
    <w:rsid w:val="35843ECD"/>
    <w:rsid w:val="35E13004"/>
    <w:rsid w:val="38417D8A"/>
    <w:rsid w:val="396C52DB"/>
    <w:rsid w:val="3B255741"/>
    <w:rsid w:val="3D025910"/>
    <w:rsid w:val="3D9D1F07"/>
    <w:rsid w:val="3DDE408B"/>
    <w:rsid w:val="3F0B08C8"/>
    <w:rsid w:val="40681C7A"/>
    <w:rsid w:val="42A05580"/>
    <w:rsid w:val="4334083A"/>
    <w:rsid w:val="439739E3"/>
    <w:rsid w:val="448160DE"/>
    <w:rsid w:val="45BA6EC5"/>
    <w:rsid w:val="473C36BA"/>
    <w:rsid w:val="48F62A8A"/>
    <w:rsid w:val="49E07403"/>
    <w:rsid w:val="4A64640C"/>
    <w:rsid w:val="4AA523FB"/>
    <w:rsid w:val="4C3E2B07"/>
    <w:rsid w:val="4CC254E6"/>
    <w:rsid w:val="4CE54D31"/>
    <w:rsid w:val="4E0F02B7"/>
    <w:rsid w:val="4F90367A"/>
    <w:rsid w:val="4FBF3F5F"/>
    <w:rsid w:val="500D0826"/>
    <w:rsid w:val="51510BE7"/>
    <w:rsid w:val="51713037"/>
    <w:rsid w:val="525070F0"/>
    <w:rsid w:val="54AC208D"/>
    <w:rsid w:val="54BF2A39"/>
    <w:rsid w:val="58AA4AEC"/>
    <w:rsid w:val="5A504131"/>
    <w:rsid w:val="5A756C06"/>
    <w:rsid w:val="5B2353A2"/>
    <w:rsid w:val="5B793214"/>
    <w:rsid w:val="5BBC1026"/>
    <w:rsid w:val="5F632C73"/>
    <w:rsid w:val="63992313"/>
    <w:rsid w:val="665705F5"/>
    <w:rsid w:val="66F45E44"/>
    <w:rsid w:val="6717707B"/>
    <w:rsid w:val="6744501E"/>
    <w:rsid w:val="67EB4101"/>
    <w:rsid w:val="69EE4D49"/>
    <w:rsid w:val="6AD95A7D"/>
    <w:rsid w:val="6B1B42E7"/>
    <w:rsid w:val="6B7B6B34"/>
    <w:rsid w:val="6B87197D"/>
    <w:rsid w:val="6BC71D79"/>
    <w:rsid w:val="6BEC7A32"/>
    <w:rsid w:val="6F0926A9"/>
    <w:rsid w:val="6F9D51D8"/>
    <w:rsid w:val="702F4391"/>
    <w:rsid w:val="70433998"/>
    <w:rsid w:val="72D90109"/>
    <w:rsid w:val="74312486"/>
    <w:rsid w:val="74C432FA"/>
    <w:rsid w:val="7558542A"/>
    <w:rsid w:val="77B37656"/>
    <w:rsid w:val="78395DAD"/>
    <w:rsid w:val="786B1CDE"/>
    <w:rsid w:val="79570BE0"/>
    <w:rsid w:val="7973709D"/>
    <w:rsid w:val="7AFF25A9"/>
    <w:rsid w:val="7DFD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98</Words>
  <Characters>564</Characters>
  <Lines>4</Lines>
  <Paragraphs>1</Paragraphs>
  <TotalTime>86</TotalTime>
  <ScaleCrop>false</ScaleCrop>
  <LinksUpToDate>false</LinksUpToDate>
  <CharactersWithSpaces>661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2021-07-10T02:29:00Z</dcterms:created>
  <dc:creator>User</dc:creator>
  <cp:lastModifiedBy>香水百合</cp:lastModifiedBy>
  <dcterms:modified xsi:type="dcterms:W3CDTF">2024-03-20T02:24:32Z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9590EDA4EB14442D924CC8132B8C11E2_13</vt:lpwstr>
  </property>
</Properties>
</file>