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附件2：</w:t>
      </w:r>
    </w:p>
    <w:p>
      <w:pPr>
        <w:jc w:val="center"/>
        <w:rPr>
          <w:b/>
          <w:bCs/>
        </w:rPr>
      </w:pPr>
      <w:r>
        <w:rPr>
          <w:rFonts w:hint="eastAsia"/>
          <w:b/>
          <w:bCs/>
          <w:sz w:val="32"/>
          <w:szCs w:val="40"/>
        </w:rPr>
        <w:t>中国教育学会国际教育分会2023年学术年会暨投身教育强国建设、助力国际教育创新高端研讨会名额分配表</w:t>
      </w:r>
    </w:p>
    <w:tbl>
      <w:tblPr>
        <w:tblStyle w:val="2"/>
        <w:tblW w:w="85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4190"/>
        <w:gridCol w:w="1903"/>
        <w:gridCol w:w="12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名额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吉阳区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天涯区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崖州区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海棠区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育才生态区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三亚市第九小学友谊路校区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4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说明：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请各单位通知相关人员及时参会，参会人员请于12月1日下午17：00前扫描</w:t>
      </w:r>
      <w:del w:id="0" w:author="陈敏" w:date="2023-12-01T11:51:08Z">
        <w:r>
          <w:rPr>
            <w:rFonts w:hint="eastAsia" w:asciiTheme="minorEastAsia" w:hAnsiTheme="minorEastAsia" w:eastAsiaTheme="minorEastAsia" w:cstheme="minorEastAsia"/>
            <w:color w:val="000000"/>
            <w:kern w:val="0"/>
            <w:sz w:val="24"/>
            <w:szCs w:val="24"/>
            <w:lang w:val="en-US" w:eastAsia="zh-CN" w:bidi="ar"/>
          </w:rPr>
          <w:delText>右边二维码</w:delText>
        </w:r>
      </w:del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线上报名。并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要求参训人员按规定的时间、地点参加会议。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陈敏">
    <w15:presenceInfo w15:providerId="None" w15:userId="陈敏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FD68FC"/>
    <w:rsid w:val="00FD68FC"/>
    <w:rsid w:val="186D02D1"/>
    <w:rsid w:val="1C6B532F"/>
    <w:rsid w:val="2C05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2023-12-01T03:25:00Z</dcterms:created>
  <dc:creator>陈敏</dc:creator>
  <cp:lastModifiedBy>陈敏</cp:lastModifiedBy>
  <dcterms:modified xsi:type="dcterms:W3CDTF">2023-12-01T03:51:43Z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B86D187E43E448358D60D7DCBA85E3F1_11</vt:lpwstr>
  </property>
</Properties>
</file>