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1425"/>
        <w:gridCol w:w="840"/>
        <w:gridCol w:w="1200"/>
        <w:gridCol w:w="855"/>
        <w:gridCol w:w="1260"/>
        <w:gridCol w:w="20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三亚市基础教育课程建设工作先进个人推荐表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性别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教龄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1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贴近期免冠照片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学历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职称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职务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1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3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11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电话</w:t>
            </w: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1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38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毕业学校及专业</w:t>
            </w:r>
          </w:p>
        </w:tc>
        <w:tc>
          <w:tcPr>
            <w:tcW w:w="243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1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0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主要课程建设工作</w:t>
            </w:r>
          </w:p>
        </w:tc>
        <w:tc>
          <w:tcPr>
            <w:tcW w:w="4453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                             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课程建设工作成果</w:t>
            </w:r>
          </w:p>
        </w:tc>
        <w:tc>
          <w:tcPr>
            <w:tcW w:w="4453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其他教学教研成果</w:t>
            </w:r>
          </w:p>
        </w:tc>
        <w:tc>
          <w:tcPr>
            <w:tcW w:w="4453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8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学校意见</w:t>
            </w:r>
          </w:p>
        </w:tc>
        <w:tc>
          <w:tcPr>
            <w:tcW w:w="4453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 xml:space="preserve">         </w:t>
            </w:r>
          </w:p>
          <w:p>
            <w:pPr>
              <w:keepNext w:val="0"/>
              <w:keepLines w:val="0"/>
              <w:widowControl/>
              <w:suppressLineNumbers w:val="0"/>
              <w:ind w:firstLine="3920" w:firstLineChars="140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 xml:space="preserve">  （盖章）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 xml:space="preserve">                             年   月  日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</w:trPr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市教育研究培训院评审意见</w:t>
            </w:r>
          </w:p>
        </w:tc>
        <w:tc>
          <w:tcPr>
            <w:tcW w:w="4453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 xml:space="preserve">                              （盖章）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 xml:space="preserve">                             年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 xml:space="preserve">    说明：1.表格需填写2020年以来在课程建设方面做的工作及取得的成绩，获得的奖励；2.需同时提交一份相关佐证材料。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MmI1YTE3Y2U1NzVmODdkMDZlYjRiYTNiNDk5NDAifQ=="/>
  </w:docVars>
  <w:rsids>
    <w:rsidRoot w:val="3303163F"/>
    <w:rsid w:val="3303163F"/>
    <w:rsid w:val="49942AC5"/>
    <w:rsid w:val="4C6753F2"/>
    <w:rsid w:val="59837DAB"/>
    <w:rsid w:val="6AFF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2023-11-13T08:26:00Z</dcterms:created>
  <dc:creator>陈坤</dc:creator>
  <cp:lastModifiedBy>陈坤</cp:lastModifiedBy>
  <dcterms:modified xsi:type="dcterms:W3CDTF">2023-11-13T08:56:30Z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3FC1F715E9504555BC60373E71401E66_11</vt:lpwstr>
  </property>
</Properties>
</file>