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 xml:space="preserve"> 三亚市</w:t>
      </w:r>
      <w:r>
        <w:rPr>
          <w:rFonts w:hint="eastAsia" w:ascii="方正小标宋_GBK" w:hAnsi="方正小标宋_GBK" w:eastAsia="方正小标宋_GBK" w:cs="方正小标宋_GBK"/>
          <w:b w:val="0"/>
          <w:bCs w:val="0"/>
          <w:sz w:val="44"/>
          <w:szCs w:val="44"/>
        </w:rPr>
        <w:t>“上海市提升中小学（幼儿园）</w:t>
      </w:r>
      <w:r>
        <w:rPr>
          <w:rFonts w:hint="eastAsia" w:ascii="方正小标宋_GBK" w:hAnsi="方正小标宋_GBK" w:eastAsia="方正小标宋_GBK" w:cs="方正小标宋_GBK"/>
          <w:b w:val="0"/>
          <w:bCs w:val="0"/>
          <w:sz w:val="44"/>
          <w:szCs w:val="44"/>
          <w:lang w:eastAsia="zh-CN"/>
        </w:rPr>
        <w:t>课程</w:t>
      </w:r>
      <w:r>
        <w:rPr>
          <w:rFonts w:hint="eastAsia" w:ascii="方正小标宋_GBK" w:hAnsi="方正小标宋_GBK" w:eastAsia="方正小标宋_GBK" w:cs="方正小标宋_GBK"/>
          <w:b w:val="0"/>
          <w:bCs w:val="0"/>
          <w:sz w:val="44"/>
          <w:szCs w:val="44"/>
        </w:rPr>
        <w:t>领导力行动研究”项目推广应用</w:t>
      </w:r>
      <w:r>
        <w:rPr>
          <w:rFonts w:hint="eastAsia" w:ascii="方正小标宋_GBK" w:hAnsi="方正小标宋_GBK" w:eastAsia="方正小标宋_GBK" w:cs="方正小标宋_GBK"/>
          <w:b w:val="0"/>
          <w:bCs w:val="0"/>
          <w:sz w:val="44"/>
          <w:szCs w:val="44"/>
          <w:lang w:val="en-US" w:eastAsia="zh-CN"/>
        </w:rPr>
        <w:t xml:space="preserve"> 2023年工作计划</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为了加快我市国家级基础教育优秀教学成果推广应用示范区建设步伐，根据2021年《三亚市提升中小学（幼儿园）课程领导力三年行动计划（2020-2023 年）》的要求，为了有效推进“三亚市提升中小学（幼儿园）课程领导力行动研究”项目实施，切实提高学校课程领导力的内涵式发展，特制定2023年推广应用计划。2023年为这个项目的收官之年，我院将不断凝练经验，物化成果，分别在以下两个方面稳步、扎实开展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一、物化阶段性成果，确定下一步工作思路。（2023.1-2023.5）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对阶段性成果进行进一步梳理，坚持目标导向，对照三年行动计划总目标，发现问题、分析问题、解决问题。坚持任务驱动，对做到位的地方总结经验，凝练智慧；对不到位的地方就加以改进和完善，努力做到聚焦问题，精准攻关，充分发挥教研学习共同体协同效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采取线上与线下指导相融合；督导与视导相结合；交流与展示相结合，外化与内化相结合，让项目推广应用做到方向明确，落实准确，效果精确，确保项目推广应用在三亚能发挥实效，能带动一批学校的课程领导力在不同程度上能获得有效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二、收集凝练实证过程性材料，完成项目结题（2023.6-2023.12）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1.完成子项目结题报告和预期各项任务。各实验校要争取做到在规定时间节点写出高质量的子项目结题报告，对照三年行动计划，要求每项任务加紧落实，做到事事清。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2.完成总项目结题报告和配套成果。总项目组要在规定的时间节点内，完成一份高质量的总项目结题报告，并逐一梳理配套成果，做到结题报告和配套成果的完美融合。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3.召开项目总结大会，并奖励优秀子项目研究和田园课程各学科课例研究。在专家的指引下，根据标准，开展子项目研究的评比，奖励优秀，鼓励先进，做好项目总结大会，凝练三亚智慧。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全面规划示范区成果推广。在天涯区现有十所课程领导力实验学校推广应用的基础上，以点带面，将成果向天涯区，乃至全市学校辐射。因地制宜、因校制宜，发挥成果在推动我市义务教育优质均衡发展中的带动引领作用。我们的设想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（1）在原有十所实验校的基础上拓宽新领域新的应用学校，继续在课程建设、教学实施、教学评价进行探索，形成经验。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（2）区、市内其他学校，借鉴上海课程领导力研究成果建设经验，以及前期推广示范学校的阶段性成果，结合自身情况探索和推进学校课程教学的变革。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三、推广应用项目经费保障。</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sz w:val="32"/>
          <w:szCs w:val="32"/>
          <w:lang w:val="en-US" w:eastAsia="zh-CN"/>
        </w:rPr>
        <w:t>本年度我院给每</w:t>
      </w:r>
      <w:r>
        <w:rPr>
          <w:rFonts w:hint="eastAsia" w:ascii="仿宋_GB2312" w:hAnsi="仿宋_GB2312" w:eastAsia="仿宋_GB2312" w:cs="仿宋_GB2312"/>
          <w:sz w:val="32"/>
          <w:szCs w:val="32"/>
          <w:lang w:val="en-US" w:eastAsia="zh-CN"/>
        </w:rPr>
        <w:t>个</w:t>
      </w:r>
      <w:r>
        <w:rPr>
          <w:rFonts w:hint="default" w:ascii="仿宋_GB2312" w:hAnsi="仿宋_GB2312" w:eastAsia="仿宋_GB2312" w:cs="仿宋_GB2312"/>
          <w:sz w:val="32"/>
          <w:szCs w:val="32"/>
          <w:lang w:val="en-US" w:eastAsia="zh-CN"/>
        </w:rPr>
        <w:t>实验学校</w:t>
      </w:r>
      <w:r>
        <w:rPr>
          <w:rFonts w:hint="eastAsia" w:ascii="仿宋_GB2312" w:hAnsi="仿宋_GB2312" w:eastAsia="仿宋_GB2312" w:cs="仿宋_GB2312"/>
          <w:sz w:val="32"/>
          <w:szCs w:val="32"/>
          <w:lang w:val="en-US" w:eastAsia="zh-CN"/>
        </w:rPr>
        <w:t>（三亚市第一幼儿园、天涯区第三幼儿园、新联幼儿园、第三小学、第四小学、槟榔小学、天涯小学、高峰小学、金鸡岭小学、凤凰中学）</w:t>
      </w:r>
      <w:r>
        <w:rPr>
          <w:rFonts w:hint="default" w:ascii="仿宋_GB2312" w:hAnsi="仿宋_GB2312" w:eastAsia="仿宋_GB2312" w:cs="仿宋_GB2312"/>
          <w:sz w:val="32"/>
          <w:szCs w:val="32"/>
          <w:lang w:val="en-US" w:eastAsia="zh-CN"/>
        </w:rPr>
        <w:t>安排专项经费</w:t>
      </w:r>
      <w:r>
        <w:rPr>
          <w:rFonts w:hint="eastAsia" w:ascii="仿宋_GB2312" w:hAnsi="仿宋_GB2312" w:eastAsia="仿宋_GB2312" w:cs="仿宋_GB2312"/>
          <w:sz w:val="32"/>
          <w:szCs w:val="32"/>
          <w:lang w:val="en-US" w:eastAsia="zh-CN"/>
        </w:rPr>
        <w:t>1.5</w:t>
      </w:r>
      <w:r>
        <w:rPr>
          <w:rFonts w:hint="default" w:ascii="仿宋_GB2312" w:hAnsi="仿宋_GB2312" w:eastAsia="仿宋_GB2312" w:cs="仿宋_GB2312"/>
          <w:sz w:val="32"/>
          <w:szCs w:val="32"/>
          <w:lang w:val="en-US" w:eastAsia="zh-CN"/>
        </w:rPr>
        <w:t>万元，</w:t>
      </w:r>
      <w:r>
        <w:rPr>
          <w:rFonts w:hint="default" w:ascii="仿宋_GB2312" w:hAnsi="仿宋_GB2312" w:eastAsia="仿宋_GB2312" w:cs="仿宋_GB2312"/>
          <w:b w:val="0"/>
          <w:bCs w:val="0"/>
          <w:sz w:val="32"/>
          <w:szCs w:val="32"/>
          <w:lang w:val="en-US" w:eastAsia="zh-CN"/>
        </w:rPr>
        <w:t>作为各校专项研修、开发课程资源</w:t>
      </w:r>
      <w:del w:id="0" w:author="不错" w:date="2023-07-11T11:57:30Z">
        <w:bookmarkStart w:id="0" w:name="_GoBack"/>
        <w:bookmarkEnd w:id="0"/>
        <w:r>
          <w:rPr>
            <w:rFonts w:hint="default" w:ascii="仿宋_GB2312" w:hAnsi="仿宋_GB2312" w:eastAsia="仿宋_GB2312" w:cs="仿宋_GB2312"/>
            <w:b w:val="0"/>
            <w:bCs w:val="0"/>
            <w:sz w:val="32"/>
            <w:szCs w:val="32"/>
            <w:lang w:val="en-US" w:eastAsia="zh-CN"/>
          </w:rPr>
          <w:delText>、聘请特色课程教师</w:delText>
        </w:r>
      </w:del>
      <w:r>
        <w:rPr>
          <w:rFonts w:hint="default" w:ascii="仿宋_GB2312" w:hAnsi="仿宋_GB2312" w:eastAsia="仿宋_GB2312" w:cs="仿宋_GB2312"/>
          <w:b w:val="0"/>
          <w:bCs w:val="0"/>
          <w:sz w:val="32"/>
          <w:szCs w:val="32"/>
          <w:lang w:val="en-US" w:eastAsia="zh-CN"/>
        </w:rPr>
        <w:t>等费用。</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default" w:ascii="仿宋_GB2312" w:hAnsi="仿宋_GB2312" w:eastAsia="仿宋_GB2312" w:cs="仿宋_GB2312"/>
          <w:sz w:val="32"/>
          <w:szCs w:val="32"/>
          <w:lang w:val="en-US" w:eastAsia="zh-CN"/>
        </w:rPr>
      </w:pPr>
    </w:p>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420" w:firstLineChars="200"/>
        <w:jc w:val="left"/>
        <w:textAlignment w:val="auto"/>
        <w:rPr>
          <w:rFonts w:hint="eastAsia" w:ascii="仿宋_GB2312" w:hAnsi="仿宋_GB2312" w:eastAsia="仿宋_GB2312" w:cs="仿宋_GB2312"/>
          <w:b w:val="0"/>
          <w:bCs w:val="0"/>
          <w:sz w:val="32"/>
          <w:szCs w:val="32"/>
          <w:lang w:val="en-US" w:eastAsia="zh-CN"/>
        </w:rPr>
      </w:pPr>
      <w:r>
        <w:rPr>
          <w:rFonts w:hint="eastAsia"/>
          <w:lang w:val="en-US" w:eastAsia="zh-CN"/>
        </w:rPr>
        <w:tab/>
      </w:r>
      <w:r>
        <w:rPr>
          <w:rFonts w:hint="eastAsia"/>
          <w:lang w:val="en-US" w:eastAsia="zh-CN"/>
        </w:rPr>
        <w:t xml:space="preserve">                                    </w:t>
      </w:r>
      <w:r>
        <w:rPr>
          <w:rFonts w:hint="eastAsia" w:ascii="仿宋_GB2312" w:hAnsi="仿宋_GB2312" w:eastAsia="仿宋_GB2312" w:cs="仿宋_GB2312"/>
          <w:b w:val="0"/>
          <w:bCs w:val="0"/>
          <w:sz w:val="32"/>
          <w:szCs w:val="32"/>
          <w:lang w:val="en-US" w:eastAsia="zh-CN"/>
        </w:rPr>
        <w:t xml:space="preserve">  三亚市教育研究培训院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2023年7月10日</w:t>
      </w:r>
    </w:p>
    <w:p>
      <w:pPr>
        <w:tabs>
          <w:tab w:val="left" w:pos="5751"/>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不错">
    <w15:presenceInfo w15:providerId="WPS Office" w15:userId="208195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NmJmNWVhOTkyZGI2NGJiYmI3OTcxNDEwYzgxMTUifQ=="/>
  </w:docVars>
  <w:rsids>
    <w:rsidRoot w:val="236769AE"/>
    <w:rsid w:val="236769AE"/>
    <w:rsid w:val="377E04A5"/>
    <w:rsid w:val="46F12E24"/>
    <w:rsid w:val="4AAA1327"/>
    <w:rsid w:val="5F5E6A09"/>
    <w:rsid w:val="5FBE71A2"/>
    <w:rsid w:val="79784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next w:val="1"/>
    <w:qFormat/>
    <w:uiPriority w:val="0"/>
    <w:pPr>
      <w:keepNext/>
      <w:keepLines/>
      <w:widowControl w:val="0"/>
      <w:spacing w:before="260" w:beforeLines="0" w:beforeAutospacing="0" w:after="260" w:afterLines="0" w:afterAutospacing="0" w:line="413" w:lineRule="auto"/>
      <w:jc w:val="both"/>
      <w:outlineLvl w:val="2"/>
    </w:pPr>
    <w:rPr>
      <w:rFonts w:ascii="Times New Roman" w:hAnsi="Times New Roman" w:eastAsia="宋体" w:cs="Times New Roman"/>
      <w:b/>
      <w:kern w:val="2"/>
      <w:sz w:val="3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三亚市直属党政机关单位</Company>
  <Pages>3</Pages>
  <Words>1085</Words>
  <Characters>1142</Characters>
  <Lines>0</Lines>
  <Paragraphs>0</Paragraphs>
  <TotalTime>1</TotalTime>
  <ScaleCrop>false</ScaleCrop>
  <LinksUpToDate>false</LinksUpToDate>
  <CharactersWithSpaces>1285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2023-07-10T02:16:00Z</dcterms:created>
  <dc:creator>阿文</dc:creator>
  <cp:lastModifiedBy>不错</cp:lastModifiedBy>
  <dcterms:modified xsi:type="dcterms:W3CDTF">2023-07-11T03:57:38Z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E6C403D03C7547089FC2CF89B39E6A08_13</vt:lpwstr>
  </property>
</Properties>
</file>