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附件1</w:t>
      </w:r>
    </w:p>
    <w:p>
      <w:pPr>
        <w:jc w:val="center"/>
        <w:rPr>
          <w:rFonts w:hint="eastAsia" w:ascii="黑体" w:eastAsia="黑体"/>
          <w:b/>
          <w:color w:val="000000"/>
          <w:w w:val="80"/>
          <w:sz w:val="30"/>
          <w:szCs w:val="30"/>
        </w:rPr>
      </w:pPr>
      <w:r>
        <w:rPr>
          <w:rFonts w:hint="eastAsia" w:ascii="黑体" w:hAnsi="Tahoma" w:eastAsia="黑体" w:cs="Tahoma"/>
          <w:color w:val="000000"/>
          <w:kern w:val="0"/>
          <w:sz w:val="28"/>
          <w:szCs w:val="28"/>
          <w:lang w:eastAsia="zh-CN"/>
        </w:rPr>
        <w:t>三亚</w:t>
      </w:r>
      <w:ins w:id="0" w:author="邢海珍" w:date="2023-04-14T18:35:37Z">
        <w:r>
          <w:rPr>
            <w:rFonts w:hint="eastAsia" w:ascii="黑体" w:hAnsi="Tahoma" w:eastAsia="黑体" w:cs="Tahoma"/>
            <w:color w:val="000000"/>
            <w:kern w:val="0"/>
            <w:sz w:val="28"/>
            <w:szCs w:val="28"/>
            <w:lang w:eastAsia="zh-CN"/>
          </w:rPr>
          <w:t>市</w:t>
        </w:r>
      </w:ins>
      <w:del w:id="1" w:author="邢海珍" w:date="2023-04-14T18:33:24Z">
        <w:r>
          <w:rPr>
            <w:rFonts w:hint="eastAsia" w:ascii="黑体" w:hAnsi="Tahoma" w:eastAsia="黑体" w:cs="Tahoma"/>
            <w:color w:val="000000"/>
            <w:kern w:val="0"/>
            <w:sz w:val="28"/>
            <w:szCs w:val="28"/>
            <w:lang w:eastAsia="zh-CN"/>
          </w:rPr>
          <w:delText>市</w:delText>
        </w:r>
      </w:del>
      <w:del w:id="2" w:author="邢海珍" w:date="2023-04-14T18:35:27Z">
        <w:r>
          <w:rPr>
            <w:rFonts w:hint="eastAsia" w:ascii="黑体" w:hAnsi="Tahoma" w:eastAsia="黑体" w:cs="Tahoma"/>
            <w:color w:val="000000"/>
            <w:kern w:val="0"/>
            <w:sz w:val="28"/>
            <w:szCs w:val="28"/>
            <w:lang w:val="en-US" w:eastAsia="zh-CN"/>
          </w:rPr>
          <w:delText>通用技术</w:delText>
        </w:r>
      </w:del>
      <w:ins w:id="3" w:author="邢海珍" w:date="2023-04-14T18:33:21Z">
        <w:r>
          <w:rPr>
            <w:rFonts w:hint="eastAsia" w:ascii="黑体" w:hAnsi="Tahoma" w:eastAsia="黑体" w:cs="Tahoma"/>
            <w:color w:val="000000"/>
            <w:kern w:val="0"/>
            <w:sz w:val="28"/>
            <w:szCs w:val="28"/>
            <w:lang w:val="en-US" w:eastAsia="zh-CN"/>
          </w:rPr>
          <w:t>劳动</w:t>
        </w:r>
      </w:ins>
      <w:r>
        <w:rPr>
          <w:rFonts w:hint="eastAsia" w:ascii="黑体" w:hAnsi="Tahoma" w:eastAsia="黑体" w:cs="Tahoma"/>
          <w:color w:val="000000"/>
          <w:kern w:val="0"/>
          <w:sz w:val="28"/>
          <w:szCs w:val="28"/>
        </w:rPr>
        <w:t>“好课堂”教学评比暨观摩培训活动参赛教师推荐表</w:t>
      </w:r>
      <w:bookmarkStart w:id="0" w:name="_GoBack"/>
      <w:bookmarkEnd w:id="0"/>
    </w:p>
    <w:p>
      <w:pPr>
        <w:spacing w:line="360" w:lineRule="exact"/>
        <w:rPr>
          <w:rFonts w:hint="eastAsia" w:ascii="隶书" w:eastAsia="隶书"/>
          <w:szCs w:val="21"/>
        </w:rPr>
      </w:pPr>
    </w:p>
    <w:tbl>
      <w:tblPr>
        <w:tblStyle w:val="4"/>
        <w:tblpPr w:leftFromText="180" w:rightFromText="180" w:vertAnchor="text" w:horzAnchor="margin" w:tblpY="62"/>
        <w:tblW w:w="890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1445"/>
        <w:gridCol w:w="648"/>
        <w:gridCol w:w="720"/>
        <w:gridCol w:w="1"/>
        <w:gridCol w:w="666"/>
        <w:gridCol w:w="968"/>
        <w:gridCol w:w="711"/>
        <w:gridCol w:w="1186"/>
        <w:gridCol w:w="14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1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    名</w:t>
            </w:r>
          </w:p>
        </w:tc>
        <w:tc>
          <w:tcPr>
            <w:tcW w:w="14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4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72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民族</w:t>
            </w:r>
          </w:p>
        </w:tc>
        <w:tc>
          <w:tcPr>
            <w:tcW w:w="9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年龄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43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1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毕业学校</w:t>
            </w:r>
          </w:p>
        </w:tc>
        <w:tc>
          <w:tcPr>
            <w:tcW w:w="281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学历</w:t>
            </w:r>
          </w:p>
        </w:tc>
        <w:tc>
          <w:tcPr>
            <w:tcW w:w="9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职称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43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1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所在单位</w:t>
            </w:r>
          </w:p>
        </w:tc>
        <w:tc>
          <w:tcPr>
            <w:tcW w:w="4448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教龄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43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11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E-mail</w:t>
            </w:r>
          </w:p>
        </w:tc>
        <w:tc>
          <w:tcPr>
            <w:tcW w:w="3480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手机</w:t>
            </w:r>
          </w:p>
        </w:tc>
        <w:tc>
          <w:tcPr>
            <w:tcW w:w="1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437" w:type="dxa"/>
            <w:vMerge w:val="continue"/>
            <w:vAlign w:val="center"/>
          </w:tcPr>
          <w:p>
            <w:pPr>
              <w:spacing w:line="360" w:lineRule="auto"/>
              <w:ind w:left="402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25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授课年级</w:t>
            </w:r>
          </w:p>
        </w:tc>
        <w:tc>
          <w:tcPr>
            <w:tcW w:w="281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63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任教学科</w:t>
            </w:r>
          </w:p>
        </w:tc>
        <w:tc>
          <w:tcPr>
            <w:tcW w:w="333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125" w:type="dxa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授课题目</w:t>
            </w:r>
          </w:p>
        </w:tc>
        <w:tc>
          <w:tcPr>
            <w:tcW w:w="281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63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Cs w:val="21"/>
              </w:rPr>
              <w:t>指导教师</w:t>
            </w:r>
          </w:p>
        </w:tc>
        <w:tc>
          <w:tcPr>
            <w:tcW w:w="333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4" w:hRule="atLeast"/>
        </w:trPr>
        <w:tc>
          <w:tcPr>
            <w:tcW w:w="1125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主</w:t>
            </w:r>
          </w:p>
          <w:p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要</w:t>
            </w:r>
          </w:p>
          <w:p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业</w:t>
            </w:r>
          </w:p>
          <w:p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绩</w:t>
            </w:r>
          </w:p>
        </w:tc>
        <w:tc>
          <w:tcPr>
            <w:tcW w:w="7782" w:type="dxa"/>
            <w:gridSpan w:val="9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6" w:hRule="atLeast"/>
        </w:trPr>
        <w:tc>
          <w:tcPr>
            <w:tcW w:w="11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eastAsia="仿宋_GB2312"/>
                <w:szCs w:val="21"/>
              </w:rPr>
            </w:pPr>
            <w:ins w:id="4" w:author="邢海珍" w:date="2023-04-14T18:33:39Z">
              <w:r>
                <w:rPr>
                  <w:rFonts w:hint="eastAsia" w:ascii="仿宋_GB2312" w:eastAsia="仿宋_GB2312"/>
                  <w:szCs w:val="21"/>
                  <w:lang w:eastAsia="zh-CN"/>
                </w:rPr>
                <w:t>各</w:t>
              </w:r>
            </w:ins>
            <w:ins w:id="5" w:author="邢海珍" w:date="2023-04-14T18:33:32Z">
              <w:r>
                <w:rPr>
                  <w:rFonts w:hint="eastAsia" w:ascii="仿宋_GB2312" w:eastAsia="仿宋_GB2312"/>
                  <w:szCs w:val="21"/>
                  <w:lang w:eastAsia="zh-CN"/>
                </w:rPr>
                <w:t>区</w:t>
              </w:r>
            </w:ins>
            <w:ins w:id="6" w:author="邢海珍" w:date="2023-04-14T18:33:34Z">
              <w:r>
                <w:rPr>
                  <w:rFonts w:hint="eastAsia" w:ascii="仿宋_GB2312" w:eastAsia="仿宋_GB2312"/>
                  <w:szCs w:val="21"/>
                  <w:lang w:eastAsia="zh-CN"/>
                </w:rPr>
                <w:t>研</w:t>
              </w:r>
            </w:ins>
            <w:ins w:id="7" w:author="邢海珍" w:date="2023-04-14T18:33:35Z">
              <w:r>
                <w:rPr>
                  <w:rFonts w:hint="eastAsia" w:ascii="仿宋_GB2312" w:eastAsia="仿宋_GB2312"/>
                  <w:szCs w:val="21"/>
                  <w:lang w:eastAsia="zh-CN"/>
                </w:rPr>
                <w:t>训</w:t>
              </w:r>
            </w:ins>
            <w:ins w:id="8" w:author="邢海珍" w:date="2023-04-14T18:33:47Z">
              <w:r>
                <w:rPr>
                  <w:rFonts w:hint="eastAsia" w:ascii="仿宋_GB2312" w:eastAsia="仿宋_GB2312"/>
                  <w:szCs w:val="21"/>
                  <w:lang w:eastAsia="zh-CN"/>
                </w:rPr>
                <w:t>中心</w:t>
              </w:r>
            </w:ins>
            <w:ins w:id="9" w:author="邢海珍" w:date="2023-04-14T18:33:48Z">
              <w:r>
                <w:rPr>
                  <w:rFonts w:hint="eastAsia" w:ascii="仿宋_GB2312" w:eastAsia="仿宋_GB2312"/>
                  <w:szCs w:val="21"/>
                  <w:lang w:eastAsia="zh-CN"/>
                </w:rPr>
                <w:t>、</w:t>
              </w:r>
            </w:ins>
            <w:r>
              <w:rPr>
                <w:rFonts w:hint="eastAsia" w:ascii="仿宋_GB2312" w:eastAsia="仿宋_GB2312"/>
                <w:szCs w:val="21"/>
                <w:lang w:eastAsia="zh-CN"/>
              </w:rPr>
              <w:t>市直属校</w:t>
            </w:r>
            <w:ins w:id="10" w:author="邢海珍" w:date="2023-04-14T18:34:08Z">
              <w:r>
                <w:rPr>
                  <w:rFonts w:hint="eastAsia" w:ascii="仿宋_GB2312" w:eastAsia="仿宋_GB2312"/>
                  <w:szCs w:val="21"/>
                  <w:lang w:eastAsia="zh-CN"/>
                </w:rPr>
                <w:t>或</w:t>
              </w:r>
            </w:ins>
            <w:del w:id="11" w:author="邢海珍" w:date="2023-04-14T18:34:07Z">
              <w:r>
                <w:rPr>
                  <w:rFonts w:hint="eastAsia" w:ascii="仿宋_GB2312" w:eastAsia="仿宋_GB2312"/>
                  <w:szCs w:val="21"/>
                </w:rPr>
                <w:delText>意</w:delText>
              </w:r>
            </w:del>
            <w:del w:id="12" w:author="邢海珍" w:date="2023-04-14T18:34:05Z">
              <w:r>
                <w:rPr>
                  <w:rFonts w:hint="eastAsia" w:ascii="仿宋_GB2312" w:eastAsia="仿宋_GB2312"/>
                  <w:szCs w:val="21"/>
                </w:rPr>
                <w:delText>见</w:delText>
              </w:r>
            </w:del>
            <w:ins w:id="13" w:author="邢海珍" w:date="2023-04-14T18:33:52Z">
              <w:r>
                <w:rPr>
                  <w:rFonts w:hint="eastAsia" w:ascii="仿宋_GB2312" w:eastAsia="仿宋_GB2312"/>
                  <w:szCs w:val="21"/>
                  <w:lang w:eastAsia="zh-CN"/>
                </w:rPr>
                <w:t>“</w:t>
              </w:r>
            </w:ins>
            <w:ins w:id="14" w:author="邢海珍" w:date="2023-04-14T18:33:54Z">
              <w:r>
                <w:rPr>
                  <w:rFonts w:hint="eastAsia" w:ascii="仿宋_GB2312" w:eastAsia="仿宋_GB2312"/>
                  <w:szCs w:val="21"/>
                  <w:lang w:eastAsia="zh-CN"/>
                </w:rPr>
                <w:t>雁领天涯”</w:t>
              </w:r>
            </w:ins>
            <w:ins w:id="15" w:author="邢海珍" w:date="2023-04-14T18:33:57Z">
              <w:r>
                <w:rPr>
                  <w:rFonts w:hint="eastAsia" w:ascii="仿宋_GB2312" w:eastAsia="仿宋_GB2312"/>
                  <w:szCs w:val="21"/>
                  <w:lang w:eastAsia="zh-CN"/>
                </w:rPr>
                <w:t>邢海珍</w:t>
              </w:r>
            </w:ins>
            <w:ins w:id="16" w:author="邢海珍" w:date="2023-04-14T18:33:59Z">
              <w:r>
                <w:rPr>
                  <w:rFonts w:hint="eastAsia" w:ascii="仿宋_GB2312" w:eastAsia="仿宋_GB2312"/>
                  <w:szCs w:val="21"/>
                  <w:lang w:eastAsia="zh-CN"/>
                </w:rPr>
                <w:t>工作室</w:t>
              </w:r>
            </w:ins>
            <w:ins w:id="17" w:author="邢海珍" w:date="2023-04-14T18:34:01Z">
              <w:r>
                <w:rPr>
                  <w:rFonts w:hint="eastAsia" w:ascii="仿宋_GB2312" w:eastAsia="仿宋_GB2312"/>
                  <w:szCs w:val="21"/>
                  <w:lang w:eastAsia="zh-CN"/>
                </w:rPr>
                <w:t>意见</w:t>
              </w:r>
            </w:ins>
          </w:p>
        </w:tc>
        <w:tc>
          <w:tcPr>
            <w:tcW w:w="7782" w:type="dxa"/>
            <w:gridSpan w:val="9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      （公章）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负责人签字：                    年   月   日</w:t>
            </w:r>
          </w:p>
        </w:tc>
      </w:tr>
    </w:tbl>
    <w:p>
      <w:pPr/>
    </w:p>
    <w:sectPr>
      <w:headerReference r:id="rId3" w:type="default"/>
      <w:pgSz w:w="11906" w:h="16838"/>
      <w:pgMar w:top="284" w:right="1797" w:bottom="28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隶书">
    <w:altName w:val="微软雅黑"/>
    <w:panose1 w:val="02010509060101010101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I1YTE3Y2U1NzVmODdkMDZlYjRiYTNiNDk5NDAifQ=="/>
  </w:docVars>
  <w:rsids>
    <w:rsidRoot w:val="3EC62BED"/>
    <w:rsid w:val="01DD0640"/>
    <w:rsid w:val="13986690"/>
    <w:rsid w:val="1862406B"/>
    <w:rsid w:val="227960A8"/>
    <w:rsid w:val="26AC23EA"/>
    <w:rsid w:val="308719FD"/>
    <w:rsid w:val="3D495CBA"/>
    <w:rsid w:val="3EC62BED"/>
    <w:rsid w:val="3F365311"/>
    <w:rsid w:val="4DE55A7C"/>
    <w:rsid w:val="4EE63EBA"/>
    <w:rsid w:val="5AE62279"/>
    <w:rsid w:val="79106A2F"/>
    <w:rsid w:val="7AE7771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117</Characters>
  <Lines>0</Lines>
  <Paragraphs>0</Paragraphs>
  <ScaleCrop>false</ScaleCrop>
  <LinksUpToDate>false</LinksUpToDate>
  <CharactersWithSpaces>226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2021-03-19T01:27:00Z</dcterms:created>
  <dc:creator>陈坤</dc:creator>
  <cp:lastModifiedBy>邢海珍</cp:lastModifiedBy>
  <dcterms:modified xsi:type="dcterms:W3CDTF">2023-04-14T10:35:40Z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9B6D104BFA8340CD8564891BE6B6EAD1</vt:lpwstr>
  </property>
</Properties>
</file>