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微软简标宋" w:hAnsi="微软简标宋" w:eastAsia="微软简标宋" w:cs="微软简标宋"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微软简标宋" w:hAnsi="微软简标宋" w:eastAsia="微软简标宋" w:cs="微软简标宋"/>
          <w:bCs/>
          <w:color w:val="000000"/>
          <w:kern w:val="0"/>
          <w:sz w:val="44"/>
          <w:szCs w:val="44"/>
        </w:rPr>
        <w:t>202</w:t>
      </w:r>
      <w:r>
        <w:rPr>
          <w:rFonts w:hint="eastAsia" w:ascii="微软简标宋" w:hAnsi="微软简标宋" w:eastAsia="微软简标宋" w:cs="微软简标宋"/>
          <w:bCs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hint="eastAsia" w:ascii="微软简标宋" w:hAnsi="微软简标宋" w:eastAsia="微软简标宋" w:cs="微软简标宋"/>
          <w:bCs/>
          <w:color w:val="000000"/>
          <w:kern w:val="0"/>
          <w:sz w:val="44"/>
          <w:szCs w:val="44"/>
        </w:rPr>
        <w:t>年三亚市乡镇小学田园课程建设项目</w:t>
      </w:r>
      <w:r>
        <w:rPr>
          <w:rFonts w:hint="eastAsia" w:ascii="微软简标宋" w:hAnsi="微软简标宋" w:eastAsia="微软简标宋" w:cs="微软简标宋"/>
          <w:bCs/>
          <w:color w:val="000000"/>
          <w:kern w:val="0"/>
          <w:sz w:val="44"/>
          <w:szCs w:val="44"/>
          <w:lang w:eastAsia="zh-CN"/>
        </w:rPr>
        <w:t>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/>
          <w:bCs/>
          <w:color w:val="000000"/>
          <w:kern w:val="0"/>
          <w:sz w:val="32"/>
          <w:szCs w:val="32"/>
        </w:rPr>
      </w:pPr>
      <w:r>
        <w:rPr>
          <w:rFonts w:ascii="仿宋_GB2312" w:hAnsi="仿宋_GB2312"/>
          <w:bCs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8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为了更好地推广应用基础教育国家级优秀教学成果“田园课程”，确保基础教育国家级优秀教学成果“田园课程”在国家推广应用示范区三亚市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产生深远的影响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，以点带面促进我市乡镇小学教育教学质量提升，更好地发挥田园课程实践在小学全科教师培训、学生综合素养提升和促进乡村小学自主变革等方面的作用，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结合我市实际，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特制定本年度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0000FF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一、工作目标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预期目标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立足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0所田园课程推广实践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示范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，继续</w:t>
      </w:r>
      <w:r>
        <w:rPr>
          <w:rFonts w:hint="eastAsia" w:ascii="仿宋_GB2312" w:hAnsi="仿宋_GB2312" w:eastAsia="仿宋_GB2312" w:cs="仿宋_GB2312"/>
          <w:sz w:val="32"/>
          <w:szCs w:val="32"/>
        </w:rPr>
        <w:t>以田园课程建设为抓手，以点带面推动乡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小学课堂教学改革、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推动教师专业成长和课堂教学模式的变革。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阶段性目标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聚焦国家课程田园化实施，开展田园语文、数学、英语及田园资源项目化学习；深度培训课程实施方案设计和教学资源开发；利用在地资源，进行劳动教育和海南特色印记课程探索实践与展评活动。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、具体工作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8" w:lineRule="exact"/>
        <w:ind w:firstLine="56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1.订购关于学校课程建设方面的书籍，并要求写读书笔记，真正内化于心。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2.开展田园语文、数学、英语、美术、科学、劳动等六门学科的优质课展示与培训活动，为田园学科经典课型建模，具有可复制、可推广的作用。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8" w:lineRule="exact"/>
        <w:ind w:firstLine="56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开展田园学校课程方案和田园语文、数学、英语、美术、科学、劳动等教学案例、教学反思、教学故事的评选活动，激发乡镇教师探究田园课程激情，开展项目化跨学科活动，以拓展性学习任务群达成学生核心素养，提高教师专业能力，提升教育教学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4.收集整理过程性材料，完成《走读田园》一系列物化成果，为继续推广田园课程建设做好准备。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（一）组织保障。</w:t>
      </w:r>
      <w:r>
        <w:rPr>
          <w:rFonts w:hint="eastAsia" w:ascii="仿宋_GB2312" w:hAnsi="仿宋_GB2312" w:eastAsia="仿宋_GB2312" w:cs="仿宋_GB2312"/>
          <w:sz w:val="32"/>
          <w:szCs w:val="32"/>
        </w:rPr>
        <w:t>成立三亚市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田园</w:t>
      </w:r>
      <w:r>
        <w:rPr>
          <w:rFonts w:hint="eastAsia" w:ascii="仿宋_GB2312" w:hAnsi="仿宋_GB2312" w:eastAsia="仿宋_GB2312" w:cs="仿宋_GB2312"/>
          <w:sz w:val="32"/>
          <w:szCs w:val="32"/>
        </w:rPr>
        <w:t>课程项目推进工作领导小组办公室，办公室设在教科研中心，具体负责我市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</w:t>
      </w:r>
      <w:r>
        <w:rPr>
          <w:rFonts w:hint="eastAsia" w:ascii="仿宋_GB2312" w:hAnsi="仿宋_GB2312" w:eastAsia="仿宋_GB2312" w:cs="仿宋_GB2312"/>
          <w:sz w:val="32"/>
          <w:szCs w:val="32"/>
        </w:rPr>
        <w:t>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田园</w:t>
      </w:r>
      <w:r>
        <w:rPr>
          <w:rFonts w:hint="eastAsia" w:ascii="仿宋_GB2312" w:hAnsi="仿宋_GB2312" w:eastAsia="仿宋_GB2312" w:cs="仿宋_GB2312"/>
          <w:sz w:val="32"/>
          <w:szCs w:val="32"/>
        </w:rPr>
        <w:t>课程项目规划制定、推进和管理工作。办公室另设专家指导组，选聘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田园</w:t>
      </w:r>
      <w:r>
        <w:rPr>
          <w:rFonts w:hint="eastAsia" w:ascii="仿宋_GB2312" w:hAnsi="仿宋_GB2312" w:eastAsia="仿宋_GB2312" w:cs="仿宋_GB2312"/>
          <w:sz w:val="32"/>
          <w:szCs w:val="32"/>
        </w:rPr>
        <w:t>课程指导专家对全市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10所</w:t>
      </w:r>
      <w:r>
        <w:rPr>
          <w:rFonts w:hint="eastAsia" w:ascii="仿宋_GB2312" w:hAnsi="仿宋_GB2312" w:eastAsia="仿宋_GB2312" w:cs="仿宋_GB2312"/>
          <w:sz w:val="32"/>
          <w:szCs w:val="32"/>
        </w:rPr>
        <w:t>田园课程推广实践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示范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学校进行培训和专业指导。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（二）制度保障。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田园</w:t>
      </w:r>
      <w:r>
        <w:rPr>
          <w:rFonts w:hint="eastAsia" w:ascii="仿宋_GB2312" w:hAnsi="仿宋_GB2312" w:eastAsia="仿宋_GB2312" w:cs="仿宋_GB2312"/>
          <w:sz w:val="32"/>
          <w:szCs w:val="32"/>
        </w:rPr>
        <w:t>课程项目校长负责制。各个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田园</w:t>
      </w:r>
      <w:r>
        <w:rPr>
          <w:rFonts w:hint="eastAsia" w:ascii="仿宋_GB2312" w:hAnsi="仿宋_GB2312" w:eastAsia="仿宋_GB2312" w:cs="仿宋_GB2312"/>
          <w:sz w:val="32"/>
          <w:szCs w:val="32"/>
        </w:rPr>
        <w:t>课程实验学校负责人作为第一责任人，应本着高度负责的态度，组织学校课程团队，逐步完善各校的课程规划。建立健全项目推进工作巡查制度。我院将定期对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田园</w:t>
      </w:r>
      <w:r>
        <w:rPr>
          <w:rFonts w:hint="eastAsia" w:ascii="仿宋_GB2312" w:hAnsi="仿宋_GB2312" w:eastAsia="仿宋_GB2312" w:cs="仿宋_GB2312"/>
          <w:sz w:val="32"/>
          <w:szCs w:val="32"/>
        </w:rPr>
        <w:t>课程项目学校进行视导评估，及时发现问题，及时通报，限期整改，以保证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田园</w:t>
      </w:r>
      <w:r>
        <w:rPr>
          <w:rFonts w:hint="eastAsia" w:ascii="仿宋_GB2312" w:hAnsi="仿宋_GB2312" w:eastAsia="仿宋_GB2312" w:cs="仿宋_GB2312"/>
          <w:sz w:val="32"/>
          <w:szCs w:val="32"/>
        </w:rPr>
        <w:t>课程建设取得实质成效。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（三）经费保障。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本年度给每所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田园</w:t>
      </w:r>
      <w:r>
        <w:rPr>
          <w:rFonts w:hint="eastAsia" w:ascii="仿宋_GB2312" w:hAnsi="仿宋_GB2312" w:eastAsia="仿宋_GB2312" w:cs="仿宋_GB2312"/>
          <w:sz w:val="32"/>
          <w:szCs w:val="32"/>
        </w:rPr>
        <w:t>课程实验学校安排一定经费予以支持</w:t>
      </w:r>
      <w:r>
        <w:rPr>
          <w:rFonts w:hint="eastAsia" w:ascii="仿宋_GB2312" w:hAnsi="仿宋_GB2312" w:eastAsia="仿宋_GB2312" w:cs="仿宋_GB2312"/>
          <w:sz w:val="32"/>
          <w:szCs w:val="32"/>
        </w:rPr>
        <w:t>，作为各校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田园</w:t>
      </w:r>
      <w:r>
        <w:rPr>
          <w:rFonts w:hint="eastAsia" w:ascii="仿宋_GB2312" w:hAnsi="仿宋_GB2312" w:eastAsia="仿宋_GB2312" w:cs="仿宋_GB2312"/>
          <w:sz w:val="32"/>
          <w:szCs w:val="32"/>
        </w:rPr>
        <w:t>课程建设专项研修、开发课程资源、聘请特色课程教师等费用。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从市教育研究培训院专项经费中支出。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三亚市乡镇小学田园课程建设项目实验学校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三亚市教育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研究培训院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微软简标宋" w:hAnsi="微软简标宋" w:eastAsia="微软简标宋" w:cs="微软简标宋"/>
          <w:sz w:val="44"/>
          <w:szCs w:val="44"/>
          <w:lang w:eastAsia="zh-CN"/>
        </w:rPr>
      </w:pPr>
      <w:r>
        <w:rPr>
          <w:rFonts w:hint="eastAsia" w:ascii="微软简标宋" w:hAnsi="微软简标宋" w:eastAsia="微软简标宋" w:cs="微软简标宋"/>
          <w:sz w:val="44"/>
          <w:szCs w:val="44"/>
        </w:rPr>
        <w:t>三亚市乡镇小学田园课程建设项目</w:t>
      </w:r>
      <w:r>
        <w:rPr>
          <w:rFonts w:hint="eastAsia" w:ascii="微软简标宋" w:hAnsi="微软简标宋" w:eastAsia="微软简标宋" w:cs="微软简标宋"/>
          <w:sz w:val="44"/>
          <w:szCs w:val="44"/>
          <w:lang w:eastAsia="zh-CN"/>
        </w:rPr>
        <w:t>实验学校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天涯区：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天涯小学、文门小学、桶井小学、白超小学、槟榔小学、新村小学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吉阳区：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大茅小学、博后小学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海棠区：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红旗小学、爱泉小学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00CE39E6"/>
    <w:rsid w:val="00257600"/>
    <w:rsid w:val="00544912"/>
    <w:rsid w:val="00C2584F"/>
    <w:rsid w:val="00CE39E6"/>
    <w:rsid w:val="00F2109C"/>
    <w:rsid w:val="0632567C"/>
    <w:rsid w:val="0A7D2521"/>
    <w:rsid w:val="0B2D79E2"/>
    <w:rsid w:val="123F2CF8"/>
    <w:rsid w:val="12BF484E"/>
    <w:rsid w:val="16830ED2"/>
    <w:rsid w:val="223C264E"/>
    <w:rsid w:val="28985F7C"/>
    <w:rsid w:val="340470F4"/>
    <w:rsid w:val="35997026"/>
    <w:rsid w:val="3FB259BA"/>
    <w:rsid w:val="41555D0C"/>
    <w:rsid w:val="425A2175"/>
    <w:rsid w:val="45B22924"/>
    <w:rsid w:val="6AD97A77"/>
    <w:rsid w:val="6C286BB6"/>
    <w:rsid w:val="70B77640"/>
    <w:rsid w:val="73FB014B"/>
    <w:rsid w:val="76F2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1091</Words>
  <Characters>1107</Characters>
  <Lines>8</Lines>
  <Paragraphs>2</Paragraphs>
  <TotalTime>2</TotalTime>
  <ScaleCrop>false</ScaleCrop>
  <LinksUpToDate>false</LinksUpToDate>
  <CharactersWithSpaces>1232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2021-09-15T08:27:00Z</dcterms:created>
  <dc:creator>User</dc:creator>
  <cp:lastModifiedBy>陈坤</cp:lastModifiedBy>
  <dcterms:modified xsi:type="dcterms:W3CDTF">2023-03-23T02:56:48Z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F5270A03E31B448C990AEF1A6E6B2A57</vt:lpwstr>
  </property>
</Properties>
</file>