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ins w:id="1" w:author="不错" w:date="2023-03-22T15:02:21Z"/>
          <w:rFonts w:hint="eastAsia" w:ascii="仿宋" w:hAnsi="仿宋" w:eastAsia="仿宋" w:cs="宋体"/>
          <w:b/>
          <w:color w:val="333333"/>
          <w:kern w:val="0"/>
          <w:sz w:val="28"/>
          <w:szCs w:val="28"/>
          <w:lang w:val="en-US" w:eastAsia="zh-CN"/>
        </w:rPr>
        <w:pPrChange w:id="0" w:author="不错" w:date="2023-03-22T15:02:25Z">
          <w:pPr>
            <w:jc w:val="center"/>
          </w:pPr>
        </w:pPrChange>
      </w:pPr>
      <w:ins w:id="2" w:author="不错" w:date="2023-03-22T15:02:20Z">
        <w:r>
          <w:rPr>
            <w:rFonts w:hint="eastAsia" w:ascii="仿宋" w:hAnsi="仿宋" w:eastAsia="仿宋" w:cs="宋体"/>
            <w:b/>
            <w:color w:val="333333"/>
            <w:kern w:val="0"/>
            <w:sz w:val="28"/>
            <w:szCs w:val="28"/>
            <w:lang w:eastAsia="zh-CN"/>
          </w:rPr>
          <w:t>附件</w:t>
        </w:r>
      </w:ins>
      <w:ins w:id="3" w:author="不错" w:date="2023-03-22T15:02:21Z">
        <w:r>
          <w:rPr>
            <w:rFonts w:hint="eastAsia" w:ascii="仿宋" w:hAnsi="仿宋" w:eastAsia="仿宋" w:cs="宋体"/>
            <w:b/>
            <w:color w:val="333333"/>
            <w:kern w:val="0"/>
            <w:sz w:val="28"/>
            <w:szCs w:val="28"/>
            <w:lang w:val="en-US" w:eastAsia="zh-CN"/>
          </w:rPr>
          <w:t>2</w:t>
        </w:r>
      </w:ins>
    </w:p>
    <w:p>
      <w:pPr>
        <w:jc w:val="center"/>
        <w:rPr>
          <w:rFonts w:hint="eastAsia" w:ascii="黑体" w:hAnsi="黑体" w:eastAsia="黑体" w:cs="黑体"/>
          <w:b w:val="0"/>
          <w:bCs/>
          <w:color w:val="333333"/>
          <w:kern w:val="0"/>
          <w:sz w:val="32"/>
          <w:szCs w:val="32"/>
          <w:rPrChange w:id="4" w:author="不错" w:date="2023-03-22T15:04:23Z">
            <w:rPr>
              <w:rFonts w:ascii="仿宋" w:hAnsi="仿宋" w:eastAsia="仿宋" w:cs="宋体"/>
              <w:b/>
              <w:color w:val="333333"/>
              <w:kern w:val="0"/>
              <w:sz w:val="28"/>
              <w:szCs w:val="28"/>
            </w:rPr>
          </w:rPrChange>
        </w:rPr>
      </w:pPr>
      <w:r>
        <w:rPr>
          <w:rFonts w:hint="eastAsia" w:ascii="黑体" w:hAnsi="黑体" w:eastAsia="黑体" w:cs="黑体"/>
          <w:b w:val="0"/>
          <w:bCs/>
          <w:color w:val="333333"/>
          <w:kern w:val="0"/>
          <w:sz w:val="32"/>
          <w:szCs w:val="32"/>
          <w:rPrChange w:id="5" w:author="不错" w:date="2023-03-22T15:04:23Z">
            <w:rPr>
              <w:rFonts w:hint="eastAsia" w:ascii="仿宋" w:hAnsi="仿宋" w:eastAsia="仿宋" w:cs="宋体"/>
              <w:b/>
              <w:color w:val="333333"/>
              <w:kern w:val="0"/>
              <w:sz w:val="28"/>
              <w:szCs w:val="28"/>
            </w:rPr>
          </w:rPrChange>
        </w:rPr>
        <w:t>三亚市幼儿园自主游戏活动评比评价表</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Change w:id="6" w:author="不错" w:date="2023-03-22T15:03:54Z">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PrChange>
      </w:tblPr>
      <w:tblGrid>
        <w:gridCol w:w="560"/>
        <w:gridCol w:w="5802"/>
        <w:gridCol w:w="849"/>
        <w:gridCol w:w="1068"/>
        <w:tblGridChange w:id="7">
          <w:tblGrid>
            <w:gridCol w:w="562"/>
            <w:gridCol w:w="5812"/>
            <w:gridCol w:w="851"/>
            <w:gridCol w:w="1071"/>
          </w:tblGrid>
        </w:tblGridChange>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8" w:author="不错" w:date="2023-03-22T15:03:54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582" w:hRule="atLeast"/>
        </w:trPr>
        <w:tc>
          <w:tcPr>
            <w:tcW w:w="560" w:type="dxa"/>
            <w:vAlign w:val="center"/>
            <w:tcPrChange w:id="9" w:author="不错" w:date="2023-03-22T15:03:54Z">
              <w:tcPr>
                <w:tcW w:w="562" w:type="dxa"/>
              </w:tcPr>
            </w:tcPrChange>
          </w:tcPr>
          <w:p>
            <w:pPr>
              <w:jc w:val="center"/>
              <w:rPr>
                <w:rFonts w:hint="eastAsia" w:eastAsia="宋体"/>
                <w:lang w:eastAsia="zh-CN"/>
              </w:rPr>
              <w:pPrChange w:id="10" w:author="不错" w:date="2023-03-22T15:04:33Z">
                <w:pPr>
                  <w:jc w:val="center"/>
                </w:pPr>
              </w:pPrChange>
            </w:pPr>
            <w:ins w:id="11" w:author="不错" w:date="2023-03-22T15:03:19Z">
              <w:r>
                <w:rPr>
                  <w:rFonts w:hint="eastAsia"/>
                  <w:lang w:eastAsia="zh-CN"/>
                </w:rPr>
                <w:t>序号</w:t>
              </w:r>
            </w:ins>
          </w:p>
        </w:tc>
        <w:tc>
          <w:tcPr>
            <w:tcW w:w="5802" w:type="dxa"/>
            <w:vAlign w:val="center"/>
            <w:tcPrChange w:id="12" w:author="不错" w:date="2023-03-22T15:03:54Z">
              <w:tcPr>
                <w:tcW w:w="5812" w:type="dxa"/>
              </w:tcPr>
            </w:tcPrChange>
          </w:tcPr>
          <w:p>
            <w:pPr>
              <w:jc w:val="center"/>
              <w:pPrChange w:id="13" w:author="不错" w:date="2023-03-22T15:03:25Z">
                <w:pPr>
                  <w:jc w:val="center"/>
                </w:pPr>
              </w:pPrChange>
            </w:pPr>
            <w:r>
              <w:rPr>
                <w:rFonts w:hint="eastAsia"/>
              </w:rPr>
              <w:t>评价要素</w:t>
            </w:r>
          </w:p>
        </w:tc>
        <w:tc>
          <w:tcPr>
            <w:tcW w:w="849" w:type="dxa"/>
            <w:vAlign w:val="center"/>
            <w:tcPrChange w:id="14" w:author="不错" w:date="2023-03-22T15:03:54Z">
              <w:tcPr>
                <w:tcW w:w="851" w:type="dxa"/>
              </w:tcPr>
            </w:tcPrChange>
          </w:tcPr>
          <w:p>
            <w:pPr>
              <w:jc w:val="center"/>
              <w:pPrChange w:id="15" w:author="不错" w:date="2023-03-22T15:03:25Z">
                <w:pPr>
                  <w:jc w:val="center"/>
                </w:pPr>
              </w:pPrChange>
            </w:pPr>
            <w:r>
              <w:rPr>
                <w:rFonts w:hint="eastAsia"/>
              </w:rPr>
              <w:t>分值</w:t>
            </w:r>
          </w:p>
        </w:tc>
        <w:tc>
          <w:tcPr>
            <w:tcW w:w="1068" w:type="dxa"/>
            <w:vAlign w:val="center"/>
            <w:tcPrChange w:id="16" w:author="不错" w:date="2023-03-22T15:03:54Z">
              <w:tcPr>
                <w:tcW w:w="1071" w:type="dxa"/>
              </w:tcPr>
            </w:tcPrChange>
          </w:tcPr>
          <w:p>
            <w:pPr>
              <w:jc w:val="center"/>
              <w:pPrChange w:id="17" w:author="不错" w:date="2023-03-22T15:03:25Z">
                <w:pPr>
                  <w:jc w:val="center"/>
                </w:pPr>
              </w:pPrChange>
            </w:pPr>
            <w:r>
              <w:rPr>
                <w:rFonts w:hint="eastAsia"/>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18" w:author="不错" w:date="2023-03-22T15:03:54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2768" w:hRule="atLeast"/>
        </w:trPr>
        <w:tc>
          <w:tcPr>
            <w:tcW w:w="560" w:type="dxa"/>
            <w:vAlign w:val="center"/>
            <w:tcPrChange w:id="19" w:author="不错" w:date="2023-03-22T15:03:54Z">
              <w:tcPr>
                <w:tcW w:w="562" w:type="dxa"/>
              </w:tcPr>
            </w:tcPrChange>
          </w:tcPr>
          <w:p>
            <w:pPr>
              <w:jc w:val="center"/>
              <w:pPrChange w:id="20" w:author="不错" w:date="2023-03-22T15:04:33Z">
                <w:pPr>
                  <w:jc w:val="center"/>
                </w:pPr>
              </w:pPrChange>
            </w:pPr>
            <w:r>
              <w:t>1</w:t>
            </w:r>
          </w:p>
        </w:tc>
        <w:tc>
          <w:tcPr>
            <w:tcW w:w="5802" w:type="dxa"/>
            <w:vAlign w:val="center"/>
            <w:tcPrChange w:id="21" w:author="不错" w:date="2023-03-22T15:03:54Z">
              <w:tcPr>
                <w:tcW w:w="5812" w:type="dxa"/>
              </w:tcPr>
            </w:tcPrChange>
          </w:tcPr>
          <w:p>
            <w:pPr>
              <w:numPr>
                <w:ilvl w:val="0"/>
                <w:numId w:val="1"/>
              </w:numPr>
              <w:spacing w:line="440" w:lineRule="exact"/>
              <w:rPr>
                <w:rFonts w:ascii="宋体" w:cs="宋体"/>
                <w:sz w:val="24"/>
                <w:szCs w:val="24"/>
              </w:rPr>
            </w:pPr>
            <w:r>
              <w:rPr>
                <w:rFonts w:hint="eastAsia" w:ascii="宋体" w:hAnsi="宋体" w:cs="宋体"/>
                <w:sz w:val="24"/>
                <w:szCs w:val="24"/>
              </w:rPr>
              <w:t>观察内容符合幼儿年龄特点，是这个年龄阶段幼儿感兴趣、需要进行推广或推进的、对幼儿发展是有价值的。</w:t>
            </w:r>
          </w:p>
          <w:p>
            <w:pPr>
              <w:spacing w:line="440" w:lineRule="exact"/>
              <w:rPr>
                <w:rFonts w:ascii="宋体" w:cs="宋体"/>
                <w:sz w:val="24"/>
                <w:szCs w:val="24"/>
              </w:rPr>
            </w:pPr>
            <w:r>
              <w:rPr>
                <w:rFonts w:ascii="宋体" w:hAnsi="宋体" w:cs="宋体"/>
                <w:sz w:val="24"/>
                <w:szCs w:val="24"/>
              </w:rPr>
              <w:t>2.</w:t>
            </w:r>
            <w:r>
              <w:rPr>
                <w:rFonts w:hint="eastAsia" w:ascii="宋体" w:hAnsi="宋体" w:cs="宋体"/>
                <w:sz w:val="24"/>
                <w:szCs w:val="24"/>
              </w:rPr>
              <w:t>观察目标明确，</w:t>
            </w:r>
            <w:r>
              <w:rPr>
                <w:rFonts w:hint="eastAsia" w:ascii="宋体" w:hAnsi="宋体"/>
                <w:sz w:val="24"/>
                <w:szCs w:val="24"/>
              </w:rPr>
              <w:t>关注游戏中哇时刻和幼儿发展的亮点，</w:t>
            </w:r>
            <w:r>
              <w:rPr>
                <w:rFonts w:hint="eastAsia" w:ascii="宋体" w:hAnsi="宋体" w:cs="宋体"/>
                <w:sz w:val="24"/>
                <w:szCs w:val="24"/>
              </w:rPr>
              <w:t>聚焦幼儿游戏中的核心经验及主要问题。</w:t>
            </w:r>
          </w:p>
        </w:tc>
        <w:tc>
          <w:tcPr>
            <w:tcW w:w="849" w:type="dxa"/>
            <w:vAlign w:val="center"/>
            <w:tcPrChange w:id="22" w:author="不错" w:date="2023-03-22T15:03:54Z">
              <w:tcPr>
                <w:tcW w:w="851" w:type="dxa"/>
              </w:tcPr>
            </w:tcPrChange>
          </w:tcPr>
          <w:p>
            <w:pPr>
              <w:jc w:val="center"/>
              <w:pPrChange w:id="23" w:author="不错" w:date="2023-03-22T15:03:34Z">
                <w:pPr>
                  <w:jc w:val="center"/>
                </w:pPr>
              </w:pPrChange>
            </w:pPr>
          </w:p>
          <w:p>
            <w:pPr>
              <w:jc w:val="center"/>
              <w:rPr>
                <w:del w:id="25" w:author="不错" w:date="2023-03-22T15:02:59Z"/>
              </w:rPr>
              <w:pPrChange w:id="24" w:author="不错" w:date="2023-03-22T15:03:34Z">
                <w:pPr>
                  <w:jc w:val="center"/>
                </w:pPr>
              </w:pPrChange>
            </w:pPr>
          </w:p>
          <w:p>
            <w:pPr>
              <w:jc w:val="center"/>
              <w:rPr>
                <w:del w:id="27" w:author="不错" w:date="2023-03-22T15:02:59Z"/>
              </w:rPr>
              <w:pPrChange w:id="26" w:author="不错" w:date="2023-03-22T15:03:34Z">
                <w:pPr>
                  <w:jc w:val="center"/>
                </w:pPr>
              </w:pPrChange>
            </w:pPr>
          </w:p>
          <w:p>
            <w:pPr>
              <w:jc w:val="center"/>
              <w:pPrChange w:id="28" w:author="不错" w:date="2023-03-22T15:03:34Z">
                <w:pPr>
                  <w:jc w:val="center"/>
                </w:pPr>
              </w:pPrChange>
            </w:pPr>
            <w:r>
              <w:t>30</w:t>
            </w:r>
          </w:p>
        </w:tc>
        <w:tc>
          <w:tcPr>
            <w:tcW w:w="1068" w:type="dxa"/>
            <w:vAlign w:val="center"/>
            <w:tcPrChange w:id="29" w:author="不错" w:date="2023-03-22T15:03:54Z">
              <w:tcPr>
                <w:tcW w:w="1071" w:type="dxa"/>
              </w:tcPr>
            </w:tcPrChange>
          </w:tcPr>
          <w:p>
            <w:pPr>
              <w:jc w:val="center"/>
              <w:pPrChange w:id="30" w:author="不错" w:date="2023-03-22T15:03:34Z">
                <w:pPr>
                  <w:jc w:val="center"/>
                </w:pPr>
              </w:pPrChang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31" w:author="不错" w:date="2023-03-22T15:03:54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5903" w:hRule="atLeast"/>
        </w:trPr>
        <w:tc>
          <w:tcPr>
            <w:tcW w:w="560" w:type="dxa"/>
            <w:vAlign w:val="center"/>
            <w:tcPrChange w:id="32" w:author="不错" w:date="2023-03-22T15:03:54Z">
              <w:tcPr>
                <w:tcW w:w="562" w:type="dxa"/>
              </w:tcPr>
            </w:tcPrChange>
          </w:tcPr>
          <w:p>
            <w:pPr>
              <w:jc w:val="center"/>
              <w:pPrChange w:id="33" w:author="不错" w:date="2023-03-22T15:04:33Z">
                <w:pPr>
                  <w:jc w:val="center"/>
                </w:pPr>
              </w:pPrChange>
            </w:pPr>
            <w:r>
              <w:t>2</w:t>
            </w:r>
          </w:p>
        </w:tc>
        <w:tc>
          <w:tcPr>
            <w:tcW w:w="5802" w:type="dxa"/>
            <w:vAlign w:val="center"/>
            <w:tcPrChange w:id="34" w:author="不错" w:date="2023-03-22T15:03:54Z">
              <w:tcPr>
                <w:tcW w:w="5812" w:type="dxa"/>
              </w:tcPr>
            </w:tcPrChange>
          </w:tcPr>
          <w:p>
            <w:pPr>
              <w:spacing w:line="440" w:lineRule="exact"/>
              <w:rPr>
                <w:rFonts w:ascii="宋体"/>
                <w:sz w:val="24"/>
                <w:szCs w:val="24"/>
              </w:rPr>
            </w:pPr>
            <w:r>
              <w:rPr>
                <w:rFonts w:ascii="宋体" w:hAnsi="宋体"/>
                <w:sz w:val="24"/>
                <w:szCs w:val="24"/>
              </w:rPr>
              <w:t>1.</w:t>
            </w:r>
            <w:r>
              <w:rPr>
                <w:rFonts w:hint="eastAsia" w:ascii="宋体" w:hAnsi="宋体"/>
                <w:sz w:val="24"/>
                <w:szCs w:val="24"/>
              </w:rPr>
              <w:t>基于观察抓住游戏核心问题进行识别并能够紧密围绕观察点进行分析。</w:t>
            </w:r>
          </w:p>
          <w:p>
            <w:pPr>
              <w:spacing w:line="440" w:lineRule="exact"/>
              <w:rPr>
                <w:rFonts w:ascii="宋体"/>
                <w:sz w:val="24"/>
                <w:szCs w:val="24"/>
              </w:rPr>
            </w:pPr>
            <w:r>
              <w:rPr>
                <w:rFonts w:ascii="宋体" w:hAnsi="宋体"/>
                <w:sz w:val="24"/>
                <w:szCs w:val="24"/>
              </w:rPr>
              <w:t>2.</w:t>
            </w:r>
            <w:r>
              <w:rPr>
                <w:rFonts w:hint="eastAsia" w:ascii="宋体" w:hAnsi="宋体"/>
                <w:sz w:val="24"/>
                <w:szCs w:val="24"/>
              </w:rPr>
              <w:t>教师思路清晰，能够围绕分享点层层递进的进行引导和追问，能够引发幼儿的思考和表达。</w:t>
            </w:r>
          </w:p>
          <w:p>
            <w:pPr>
              <w:spacing w:line="440" w:lineRule="exact"/>
              <w:rPr>
                <w:rFonts w:ascii="宋体"/>
                <w:sz w:val="24"/>
                <w:szCs w:val="24"/>
              </w:rPr>
            </w:pPr>
            <w:r>
              <w:rPr>
                <w:rFonts w:ascii="宋体" w:hAnsi="宋体"/>
                <w:sz w:val="24"/>
                <w:szCs w:val="24"/>
              </w:rPr>
              <w:t>3.</w:t>
            </w:r>
            <w:r>
              <w:rPr>
                <w:rFonts w:hint="eastAsia" w:ascii="宋体" w:hAnsi="宋体"/>
                <w:sz w:val="24"/>
                <w:szCs w:val="24"/>
              </w:rPr>
              <w:t>教师的观察目标要明确，能够挖掘出幼儿行为背后的经验。</w:t>
            </w:r>
            <w:bookmarkStart w:id="0" w:name="_GoBack"/>
            <w:bookmarkEnd w:id="0"/>
          </w:p>
          <w:p>
            <w:pPr>
              <w:spacing w:line="440" w:lineRule="exact"/>
              <w:rPr>
                <w:rFonts w:ascii="宋体"/>
                <w:sz w:val="24"/>
                <w:szCs w:val="24"/>
              </w:rPr>
            </w:pPr>
            <w:r>
              <w:rPr>
                <w:rFonts w:ascii="宋体" w:hAnsi="宋体"/>
                <w:sz w:val="24"/>
                <w:szCs w:val="24"/>
              </w:rPr>
              <w:t>4.</w:t>
            </w:r>
            <w:r>
              <w:rPr>
                <w:rFonts w:hint="eastAsia" w:ascii="宋体" w:hAnsi="宋体" w:cs="宋体"/>
                <w:sz w:val="24"/>
                <w:szCs w:val="24"/>
              </w:rPr>
              <w:t>注重幼儿的参与，</w:t>
            </w:r>
            <w:r>
              <w:rPr>
                <w:rFonts w:hint="eastAsia" w:ascii="宋体" w:hAnsi="宋体"/>
                <w:sz w:val="24"/>
                <w:szCs w:val="24"/>
              </w:rPr>
              <w:t>给予幼儿充分表达讲述的机会，形成交流共享。</w:t>
            </w:r>
          </w:p>
          <w:p>
            <w:pPr>
              <w:spacing w:line="440" w:lineRule="exact"/>
              <w:rPr>
                <w:rFonts w:ascii="宋体"/>
                <w:sz w:val="24"/>
                <w:szCs w:val="24"/>
              </w:rPr>
            </w:pPr>
            <w:r>
              <w:rPr>
                <w:rFonts w:ascii="宋体" w:hAnsi="宋体"/>
                <w:sz w:val="24"/>
                <w:szCs w:val="24"/>
              </w:rPr>
              <w:t>5.</w:t>
            </w:r>
            <w:r>
              <w:rPr>
                <w:rFonts w:hint="eastAsia" w:ascii="宋体" w:hAnsi="宋体"/>
                <w:sz w:val="24"/>
                <w:szCs w:val="24"/>
              </w:rPr>
              <w:t>相片或视频选取简而精，符合幼儿视角，再现核心问题。</w:t>
            </w:r>
          </w:p>
          <w:p>
            <w:pPr>
              <w:jc w:val="both"/>
              <w:pPrChange w:id="35" w:author="不错" w:date="2023-03-22T15:02:42Z">
                <w:pPr>
                  <w:jc w:val="center"/>
                </w:pPr>
              </w:pPrChange>
            </w:pPr>
          </w:p>
        </w:tc>
        <w:tc>
          <w:tcPr>
            <w:tcW w:w="849" w:type="dxa"/>
            <w:vAlign w:val="center"/>
            <w:tcPrChange w:id="36" w:author="不错" w:date="2023-03-22T15:03:54Z">
              <w:tcPr>
                <w:tcW w:w="851" w:type="dxa"/>
              </w:tcPr>
            </w:tcPrChange>
          </w:tcPr>
          <w:p>
            <w:pPr>
              <w:jc w:val="center"/>
              <w:rPr>
                <w:del w:id="38" w:author="不错" w:date="2023-03-22T15:03:07Z"/>
              </w:rPr>
              <w:pPrChange w:id="37" w:author="不错" w:date="2023-03-22T15:03:34Z">
                <w:pPr>
                  <w:jc w:val="center"/>
                </w:pPr>
              </w:pPrChange>
            </w:pPr>
          </w:p>
          <w:p>
            <w:pPr>
              <w:jc w:val="center"/>
              <w:rPr>
                <w:del w:id="40" w:author="不错" w:date="2023-03-22T15:03:04Z"/>
              </w:rPr>
              <w:pPrChange w:id="39" w:author="不错" w:date="2023-03-22T15:03:34Z">
                <w:pPr>
                  <w:jc w:val="center"/>
                </w:pPr>
              </w:pPrChange>
            </w:pPr>
          </w:p>
          <w:p>
            <w:pPr>
              <w:jc w:val="center"/>
              <w:rPr>
                <w:del w:id="42" w:author="不错" w:date="2023-03-22T15:03:04Z"/>
              </w:rPr>
              <w:pPrChange w:id="41" w:author="不错" w:date="2023-03-22T15:03:34Z">
                <w:pPr>
                  <w:jc w:val="center"/>
                </w:pPr>
              </w:pPrChange>
            </w:pPr>
          </w:p>
          <w:p>
            <w:pPr>
              <w:jc w:val="center"/>
              <w:rPr>
                <w:del w:id="44" w:author="不错" w:date="2023-03-22T15:03:04Z"/>
              </w:rPr>
              <w:pPrChange w:id="43" w:author="不错" w:date="2023-03-22T15:03:34Z">
                <w:pPr>
                  <w:jc w:val="center"/>
                </w:pPr>
              </w:pPrChange>
            </w:pPr>
          </w:p>
          <w:p>
            <w:pPr>
              <w:jc w:val="center"/>
              <w:rPr>
                <w:del w:id="46" w:author="不错" w:date="2023-03-22T15:03:04Z"/>
              </w:rPr>
              <w:pPrChange w:id="45" w:author="不错" w:date="2023-03-22T15:03:34Z">
                <w:pPr>
                  <w:jc w:val="center"/>
                </w:pPr>
              </w:pPrChange>
            </w:pPr>
          </w:p>
          <w:p>
            <w:pPr>
              <w:jc w:val="center"/>
              <w:rPr>
                <w:del w:id="48" w:author="不错" w:date="2023-03-22T15:03:04Z"/>
              </w:rPr>
              <w:pPrChange w:id="47" w:author="不错" w:date="2023-03-22T15:03:34Z">
                <w:pPr>
                  <w:jc w:val="center"/>
                </w:pPr>
              </w:pPrChange>
            </w:pPr>
          </w:p>
          <w:p>
            <w:pPr>
              <w:jc w:val="center"/>
              <w:rPr>
                <w:del w:id="50" w:author="不错" w:date="2023-03-22T15:03:04Z"/>
              </w:rPr>
              <w:pPrChange w:id="49" w:author="不错" w:date="2023-03-22T15:03:34Z">
                <w:pPr>
                  <w:jc w:val="center"/>
                </w:pPr>
              </w:pPrChange>
            </w:pPr>
          </w:p>
          <w:p>
            <w:pPr>
              <w:jc w:val="center"/>
              <w:rPr>
                <w:del w:id="52" w:author="不错" w:date="2023-03-22T15:03:04Z"/>
              </w:rPr>
              <w:pPrChange w:id="51" w:author="不错" w:date="2023-03-22T15:03:34Z">
                <w:pPr>
                  <w:jc w:val="center"/>
                </w:pPr>
              </w:pPrChange>
            </w:pPr>
          </w:p>
          <w:p>
            <w:pPr>
              <w:jc w:val="center"/>
              <w:pPrChange w:id="53" w:author="不错" w:date="2023-03-22T15:03:34Z">
                <w:pPr>
                  <w:jc w:val="center"/>
                </w:pPr>
              </w:pPrChange>
            </w:pPr>
            <w:r>
              <w:t>40</w:t>
            </w:r>
          </w:p>
        </w:tc>
        <w:tc>
          <w:tcPr>
            <w:tcW w:w="1068" w:type="dxa"/>
            <w:vAlign w:val="center"/>
            <w:tcPrChange w:id="54" w:author="不错" w:date="2023-03-22T15:03:54Z">
              <w:tcPr>
                <w:tcW w:w="1071" w:type="dxa"/>
              </w:tcPr>
            </w:tcPrChange>
          </w:tcPr>
          <w:p>
            <w:pPr>
              <w:jc w:val="center"/>
              <w:pPrChange w:id="55" w:author="不错" w:date="2023-03-22T15:03:34Z">
                <w:pPr>
                  <w:jc w:val="center"/>
                </w:pPr>
              </w:pPrChang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56" w:author="不错" w:date="2023-03-22T15:03:54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1899" w:hRule="atLeast"/>
        </w:trPr>
        <w:tc>
          <w:tcPr>
            <w:tcW w:w="560" w:type="dxa"/>
            <w:vAlign w:val="center"/>
            <w:tcPrChange w:id="57" w:author="不错" w:date="2023-03-22T15:03:54Z">
              <w:tcPr>
                <w:tcW w:w="562" w:type="dxa"/>
              </w:tcPr>
            </w:tcPrChange>
          </w:tcPr>
          <w:p>
            <w:pPr>
              <w:jc w:val="center"/>
              <w:pPrChange w:id="58" w:author="不错" w:date="2023-03-22T15:04:33Z">
                <w:pPr>
                  <w:jc w:val="center"/>
                </w:pPr>
              </w:pPrChange>
            </w:pPr>
            <w:r>
              <w:t>3</w:t>
            </w:r>
          </w:p>
        </w:tc>
        <w:tc>
          <w:tcPr>
            <w:tcW w:w="5802" w:type="dxa"/>
            <w:vAlign w:val="center"/>
            <w:tcPrChange w:id="59" w:author="不错" w:date="2023-03-22T15:03:54Z">
              <w:tcPr>
                <w:tcW w:w="5812" w:type="dxa"/>
              </w:tcPr>
            </w:tcPrChange>
          </w:tcPr>
          <w:p>
            <w:pPr>
              <w:spacing w:line="440" w:lineRule="exact"/>
              <w:rPr>
                <w:rFonts w:ascii="宋体"/>
                <w:sz w:val="24"/>
                <w:szCs w:val="24"/>
              </w:rPr>
            </w:pPr>
            <w:r>
              <w:rPr>
                <w:rFonts w:hint="eastAsia" w:ascii="宋体" w:hAnsi="宋体"/>
                <w:sz w:val="24"/>
                <w:szCs w:val="24"/>
              </w:rPr>
              <w:t>教师的支持策略能够围绕核心价值进行归纳梳理、有效的提升幼儿经验。</w:t>
            </w:r>
          </w:p>
          <w:p>
            <w:r>
              <w:rPr>
                <w:rFonts w:ascii="宋体" w:hAnsi="宋体"/>
                <w:sz w:val="24"/>
                <w:szCs w:val="24"/>
              </w:rPr>
              <w:t>3.</w:t>
            </w:r>
            <w:r>
              <w:rPr>
                <w:rFonts w:hint="eastAsia" w:ascii="宋体" w:hAnsi="宋体"/>
                <w:sz w:val="24"/>
                <w:szCs w:val="24"/>
              </w:rPr>
              <w:t>善于将个别幼儿的游戏经验扩展或迁移到其它游戏或生活当中，促进全体幼儿的发展。</w:t>
            </w:r>
          </w:p>
        </w:tc>
        <w:tc>
          <w:tcPr>
            <w:tcW w:w="849" w:type="dxa"/>
            <w:vAlign w:val="center"/>
            <w:tcPrChange w:id="60" w:author="不错" w:date="2023-03-22T15:03:54Z">
              <w:tcPr>
                <w:tcW w:w="851" w:type="dxa"/>
              </w:tcPr>
            </w:tcPrChange>
          </w:tcPr>
          <w:p>
            <w:pPr>
              <w:jc w:val="center"/>
              <w:pPrChange w:id="61" w:author="不错" w:date="2023-03-22T15:03:34Z">
                <w:pPr>
                  <w:jc w:val="center"/>
                </w:pPr>
              </w:pPrChange>
            </w:pPr>
          </w:p>
          <w:p>
            <w:pPr>
              <w:jc w:val="center"/>
              <w:pPrChange w:id="62" w:author="不错" w:date="2023-03-22T15:03:34Z">
                <w:pPr>
                  <w:jc w:val="center"/>
                </w:pPr>
              </w:pPrChange>
            </w:pPr>
          </w:p>
          <w:p>
            <w:pPr>
              <w:ind w:firstLine="0" w:firstLineChars="0"/>
              <w:jc w:val="center"/>
              <w:pPrChange w:id="63" w:author="不错" w:date="2023-03-22T15:03:34Z">
                <w:pPr>
                  <w:ind w:firstLine="210" w:firstLineChars="100"/>
                </w:pPr>
              </w:pPrChange>
            </w:pPr>
            <w:r>
              <w:t>30</w:t>
            </w:r>
          </w:p>
        </w:tc>
        <w:tc>
          <w:tcPr>
            <w:tcW w:w="1068" w:type="dxa"/>
            <w:vAlign w:val="center"/>
            <w:tcPrChange w:id="64" w:author="不错" w:date="2023-03-22T15:03:54Z">
              <w:tcPr>
                <w:tcW w:w="1071" w:type="dxa"/>
              </w:tcPr>
            </w:tcPrChange>
          </w:tcPr>
          <w:p>
            <w:pPr>
              <w:jc w:val="center"/>
              <w:pPrChange w:id="65" w:author="不错" w:date="2023-03-22T15:03:34Z">
                <w:pPr>
                  <w:jc w:val="center"/>
                </w:pPr>
              </w:pPrChange>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Change w:id="66" w:author="不错" w:date="2023-03-22T15:03:54Z">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blPrExChange>
        </w:tblPrEx>
        <w:trPr>
          <w:trHeight w:val="433" w:hRule="atLeast"/>
        </w:trPr>
        <w:tc>
          <w:tcPr>
            <w:tcW w:w="6362" w:type="dxa"/>
            <w:gridSpan w:val="2"/>
            <w:vAlign w:val="center"/>
            <w:tcPrChange w:id="67" w:author="不错" w:date="2023-03-22T15:03:54Z">
              <w:tcPr>
                <w:tcW w:w="6374" w:type="dxa"/>
                <w:gridSpan w:val="2"/>
              </w:tcPr>
            </w:tcPrChange>
          </w:tcPr>
          <w:p>
            <w:pPr>
              <w:jc w:val="center"/>
              <w:pPrChange w:id="68" w:author="不错" w:date="2023-03-22T15:03:44Z">
                <w:pPr>
                  <w:jc w:val="center"/>
                </w:pPr>
              </w:pPrChange>
            </w:pPr>
            <w:r>
              <w:rPr>
                <w:rFonts w:hint="eastAsia"/>
              </w:rPr>
              <w:t>总分</w:t>
            </w:r>
          </w:p>
        </w:tc>
        <w:tc>
          <w:tcPr>
            <w:tcW w:w="849" w:type="dxa"/>
            <w:vAlign w:val="center"/>
            <w:tcPrChange w:id="69" w:author="不错" w:date="2023-03-22T15:03:54Z">
              <w:tcPr>
                <w:tcW w:w="851" w:type="dxa"/>
              </w:tcPr>
            </w:tcPrChange>
          </w:tcPr>
          <w:p>
            <w:pPr>
              <w:jc w:val="center"/>
              <w:pPrChange w:id="70" w:author="不错" w:date="2023-03-22T15:03:39Z">
                <w:pPr>
                  <w:jc w:val="center"/>
                </w:pPr>
              </w:pPrChange>
            </w:pPr>
            <w:r>
              <w:t>100</w:t>
            </w:r>
            <w:r>
              <w:rPr>
                <w:rFonts w:hint="eastAsia"/>
              </w:rPr>
              <w:t>分</w:t>
            </w:r>
          </w:p>
        </w:tc>
        <w:tc>
          <w:tcPr>
            <w:tcW w:w="1068" w:type="dxa"/>
            <w:vAlign w:val="center"/>
            <w:tcPrChange w:id="71" w:author="不错" w:date="2023-03-22T15:03:54Z">
              <w:tcPr>
                <w:tcW w:w="1071" w:type="dxa"/>
              </w:tcPr>
            </w:tcPrChange>
          </w:tcPr>
          <w:p>
            <w:pPr>
              <w:jc w:val="center"/>
              <w:pPrChange w:id="72" w:author="不错" w:date="2023-03-22T15:03:39Z">
                <w:pPr>
                  <w:jc w:val="center"/>
                </w:pPr>
              </w:pPrChange>
            </w:pPr>
          </w:p>
        </w:tc>
      </w:tr>
    </w:tbl>
    <w:p>
      <w:pPr>
        <w:jc w:val="both"/>
        <w:pPrChange w:id="73" w:author="不错" w:date="2023-03-22T15:03:48Z">
          <w:pPr>
            <w:jc w:val="center"/>
          </w:pPr>
        </w:pPrChange>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隶书">
    <w:panose1 w:val="0201050906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53C234"/>
    <w:multiLevelType w:val="singleLevel"/>
    <w:tmpl w:val="3353C234"/>
    <w:lvl w:ilvl="0" w:tentative="0">
      <w:start w:val="1"/>
      <w:numFmt w:val="decimal"/>
      <w:lvlText w:val="%1."/>
      <w:lvlJc w:val="left"/>
      <w:pPr>
        <w:tabs>
          <w:tab w:val="left" w:pos="312"/>
        </w:tabs>
      </w:pPr>
      <w:rPr>
        <w:rFonts w:cs="Times New Roman"/>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不错">
    <w15:presenceInfo w15:providerId="WPS Office" w15:userId="2081951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zU2NmJmNWVhOTkyZGI2NGJiYmI3OTcxNDEwYzgxMTUifQ=="/>
  </w:docVars>
  <w:rsids>
    <w:rsidRoot w:val="002F1748"/>
    <w:rsid w:val="00021989"/>
    <w:rsid w:val="00134D51"/>
    <w:rsid w:val="001522A8"/>
    <w:rsid w:val="00194A87"/>
    <w:rsid w:val="002F1748"/>
    <w:rsid w:val="002F725C"/>
    <w:rsid w:val="00327B67"/>
    <w:rsid w:val="004C2236"/>
    <w:rsid w:val="008F3F53"/>
    <w:rsid w:val="00960376"/>
    <w:rsid w:val="00A22A17"/>
    <w:rsid w:val="00A60AE3"/>
    <w:rsid w:val="00B0220A"/>
    <w:rsid w:val="00CC4323"/>
    <w:rsid w:val="00D92EDC"/>
    <w:rsid w:val="00DF1742"/>
    <w:rsid w:val="00E74B68"/>
    <w:rsid w:val="00F674E4"/>
    <w:rsid w:val="00FA1AB8"/>
    <w:rsid w:val="150961CC"/>
    <w:rsid w:val="22DF5628"/>
    <w:rsid w:val="4EAB07D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99"/>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9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Template>
  <Company>Microsoft</Company>
  <Pages>1</Pages>
  <Words>358</Words>
  <Characters>370</Characters>
  <Lines>0</Lines>
  <Paragraphs>0</Paragraphs>
  <TotalTime>46</TotalTime>
  <ScaleCrop>false</ScaleCrop>
  <LinksUpToDate>false</LinksUpToDate>
  <CharactersWithSpaces>370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2019-04-23T02:56:00Z</dcterms:created>
  <dc:creator>whh</dc:creator>
  <cp:lastModifiedBy>不错</cp:lastModifiedBy>
  <dcterms:modified xsi:type="dcterms:W3CDTF">2023-03-22T07:04:39Z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A79EFC05D59F486B97F144F535937A5B</vt:lpwstr>
  </property>
</Properties>
</file>