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 w:val="0"/>
          <w:bCs w:val="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6"/>
          <w:szCs w:val="36"/>
          <w:lang w:val="en-US" w:eastAsia="zh-CN" w:bidi="ar"/>
        </w:rPr>
        <w:t xml:space="preserve"> 附件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三亚市202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年高中语文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“好课堂”教学</w:t>
      </w:r>
      <w:r>
        <w:rPr>
          <w:rFonts w:hint="eastAsia" w:ascii="黑体" w:hAnsi="黑体" w:eastAsia="黑体" w:cs="黑体"/>
          <w:sz w:val="32"/>
          <w:szCs w:val="32"/>
        </w:rPr>
        <w:t>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比</w:t>
      </w:r>
      <w:r>
        <w:rPr>
          <w:rFonts w:hint="eastAsia" w:ascii="黑体" w:hAnsi="黑体" w:eastAsia="黑体" w:cs="黑体"/>
          <w:sz w:val="32"/>
          <w:szCs w:val="32"/>
        </w:rPr>
        <w:t>结果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学校           姓名     指导老师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一等奖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三亚市第一中学      胡斯达    林启媚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三亚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市第四</w:t>
      </w:r>
      <w:r>
        <w:rPr>
          <w:rFonts w:hint="eastAsia" w:ascii="宋体" w:hAnsi="宋体" w:eastAsia="宋体" w:cs="宋体"/>
          <w:sz w:val="28"/>
          <w:szCs w:val="28"/>
        </w:rPr>
        <w:t xml:space="preserve">中学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王晓琳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孟凡英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二等奖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 xml:space="preserve">三亚市第一中学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赵芳杰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郭钢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三亚市民族中学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林岩      刘玎鸾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海南中学三亚学校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魏红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朱辉慧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三亚市第二中学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曲晓晓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汪小丽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三等奖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人大附中三亚学校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张华东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del w:id="0" w:author="不错" w:date="2022-10-27T16:50:40Z">
        <w:r>
          <w:rPr>
            <w:rFonts w:hint="eastAsia" w:ascii="宋体" w:hAnsi="宋体" w:eastAsia="宋体" w:cs="宋体"/>
            <w:sz w:val="28"/>
            <w:szCs w:val="28"/>
            <w:lang w:eastAsia="zh-CN"/>
          </w:rPr>
          <w:delText>卜令常</w:delText>
        </w:r>
      </w:del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三亚市崖城中学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黄淑惠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del w:id="1" w:author="不错" w:date="2022-10-27T16:50:42Z">
        <w:r>
          <w:rPr>
            <w:rFonts w:hint="eastAsia" w:ascii="宋体" w:hAnsi="宋体" w:eastAsia="宋体" w:cs="宋体"/>
            <w:sz w:val="28"/>
            <w:szCs w:val="28"/>
            <w:lang w:val="en-US" w:eastAsia="zh-CN"/>
          </w:rPr>
          <w:delText>陈钰宝</w:delText>
        </w:r>
      </w:del>
    </w:p>
    <w:p>
      <w:pPr>
        <w:jc w:val="both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三亚华侨学校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陈珍珍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del w:id="2" w:author="不错" w:date="2022-10-27T16:50:43Z">
        <w:r>
          <w:rPr>
            <w:rFonts w:hint="eastAsia" w:ascii="宋体" w:hAnsi="宋体" w:eastAsia="宋体" w:cs="宋体"/>
            <w:color w:val="auto"/>
            <w:sz w:val="28"/>
            <w:szCs w:val="28"/>
            <w:lang w:val="en-US" w:eastAsia="zh-CN"/>
          </w:rPr>
          <w:delText>王鑫禹</w:delText>
        </w:r>
      </w:del>
    </w:p>
    <w:p>
      <w:pPr>
        <w:jc w:val="both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三亚丰和学校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吴韵雯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del w:id="3" w:author="不错" w:date="2022-10-27T16:50:44Z">
        <w:r>
          <w:rPr>
            <w:rFonts w:hint="eastAsia" w:ascii="宋体" w:hAnsi="宋体" w:eastAsia="宋体" w:cs="宋体"/>
            <w:color w:val="auto"/>
            <w:sz w:val="28"/>
            <w:szCs w:val="28"/>
            <w:lang w:val="en-US" w:eastAsia="zh-CN"/>
          </w:rPr>
          <w:delText>王全</w:delText>
        </w:r>
      </w:del>
    </w:p>
    <w:p>
      <w:pPr>
        <w:jc w:val="both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三亚中学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肖新兰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del w:id="4" w:author="不错" w:date="2022-10-27T16:50:46Z">
        <w:bookmarkStart w:id="0" w:name="_GoBack"/>
        <w:bookmarkEnd w:id="0"/>
        <w:r>
          <w:rPr>
            <w:rFonts w:hint="eastAsia" w:ascii="宋体" w:hAnsi="宋体" w:eastAsia="宋体" w:cs="宋体"/>
            <w:color w:val="auto"/>
            <w:sz w:val="28"/>
            <w:szCs w:val="28"/>
            <w:lang w:val="en-US" w:eastAsia="zh-CN"/>
          </w:rPr>
          <w:delText>田晓艳</w:delText>
        </w:r>
      </w:del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2B7B34A2"/>
    <w:rsid w:val="12E920D3"/>
    <w:rsid w:val="16CA362F"/>
    <w:rsid w:val="2B7B34A2"/>
    <w:rsid w:val="2E0000A8"/>
    <w:rsid w:val="6A007E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164</Characters>
  <Lines>0</Lines>
  <Paragraphs>0</Paragraphs>
  <TotalTime>0</TotalTime>
  <ScaleCrop>false</ScaleCrop>
  <LinksUpToDate>false</LinksUpToDate>
  <CharactersWithSpaces>426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2022-10-27T01:32:00Z</dcterms:created>
  <dc:creator>11</dc:creator>
  <cp:lastModifiedBy>不错</cp:lastModifiedBy>
  <dcterms:modified xsi:type="dcterms:W3CDTF">2022-10-27T08:50:57Z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6F588913CDF243EA80024DEA32D12EB0</vt:lpwstr>
  </property>
</Properties>
</file>