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1090" w:tblpY="1548"/>
        <w:tblOverlap w:val="never"/>
        <w:tblW w:w="98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8"/>
        <w:gridCol w:w="2773"/>
        <w:gridCol w:w="2038"/>
        <w:gridCol w:w="2461"/>
        <w:tblGridChange w:id="0">
          <w:tblGrid>
            <w:gridCol w:w="2548"/>
            <w:gridCol w:w="2773"/>
            <w:gridCol w:w="2038"/>
            <w:gridCol w:w="2461"/>
          </w:tblGrid>
        </w:tblGridChange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</w:trPr>
        <w:tc>
          <w:tcPr>
            <w:tcW w:w="982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left"/>
              <w:rPr>
                <w:ins w:id="2" w:author="不错" w:date="2022-03-04T15:58:12Z"/>
                <w:rFonts w:hint="eastAsia" w:ascii="仿宋_GB2312" w:hAnsi="仿宋_GB2312" w:eastAsia="仿宋_GB2312" w:cs="仿宋_GB2312"/>
                <w:spacing w:val="0"/>
                <w:w w:val="100"/>
                <w:kern w:val="2"/>
                <w:sz w:val="32"/>
                <w:szCs w:val="32"/>
                <w:lang w:val="en-US" w:eastAsia="zh-CN" w:bidi="zh-CN"/>
              </w:rPr>
              <w:pPrChange w:id="1" w:author="不错" w:date="2022-03-04T15:58:15Z">
                <w:pPr>
                  <w:jc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2"/>
                <w:sz w:val="32"/>
                <w:szCs w:val="32"/>
                <w:lang w:val="en-US" w:eastAsia="zh-CN" w:bidi="zh-CN"/>
              </w:rPr>
              <w:t>附件：</w:t>
            </w:r>
          </w:p>
          <w:p>
            <w:pPr>
              <w:jc w:val="center"/>
              <w:rPr>
                <w:rFonts w:hint="default" w:ascii="仿宋_GB2312" w:hAnsi="仿宋_GB2312" w:eastAsia="仿宋_GB2312" w:cs="仿宋_GB2312"/>
                <w:spacing w:val="0"/>
                <w:w w:val="100"/>
                <w:kern w:val="2"/>
                <w:sz w:val="32"/>
                <w:szCs w:val="32"/>
                <w:lang w:val="en-US" w:eastAsia="zh-CN" w:bidi="zh-CN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 w:cs="黑体"/>
                <w:spacing w:val="0"/>
                <w:w w:val="100"/>
                <w:kern w:val="2"/>
                <w:sz w:val="36"/>
                <w:szCs w:val="36"/>
                <w:lang w:val="en-US" w:eastAsia="zh-CN" w:bidi="zh-CN"/>
                <w:rPrChange w:id="3" w:author="不错" w:date="2022-03-04T15:59:22Z">
                  <w:rPr>
                    <w:rFonts w:hint="eastAsia" w:ascii="仿宋_GB2312" w:hAnsi="仿宋_GB2312" w:eastAsia="仿宋_GB2312" w:cs="仿宋_GB2312"/>
                    <w:spacing w:val="0"/>
                    <w:w w:val="100"/>
                    <w:kern w:val="2"/>
                    <w:sz w:val="32"/>
                    <w:szCs w:val="32"/>
                    <w:lang w:val="en-US" w:eastAsia="zh-CN" w:bidi="zh-CN"/>
                  </w:rPr>
                </w:rPrChange>
              </w:rPr>
              <w:t>国家级优秀教学成果</w:t>
            </w:r>
            <w:del w:id="4" w:author="不错" w:date="2022-03-04T15:58:04Z">
              <w:r>
                <w:rPr>
                  <w:rFonts w:hint="eastAsia" w:ascii="黑体" w:hAnsi="黑体" w:eastAsia="黑体" w:cs="黑体"/>
                  <w:spacing w:val="0"/>
                  <w:w w:val="100"/>
                  <w:kern w:val="2"/>
                  <w:sz w:val="36"/>
                  <w:szCs w:val="36"/>
                  <w:lang w:val="en-US" w:eastAsia="zh-CN" w:bidi="zh-CN"/>
                  <w:rPrChange w:id="5" w:author="不错" w:date="2022-03-04T15:59:22Z">
                    <w:rPr>
                      <w:rFonts w:hint="eastAsia" w:ascii="仿宋_GB2312" w:hAnsi="仿宋_GB2312" w:eastAsia="仿宋_GB2312" w:cs="仿宋_GB2312"/>
                      <w:spacing w:val="0"/>
                      <w:w w:val="100"/>
                      <w:kern w:val="2"/>
                      <w:sz w:val="32"/>
                      <w:szCs w:val="32"/>
                      <w:lang w:val="en-US" w:eastAsia="zh-CN" w:bidi="zh-CN"/>
                    </w:rPr>
                  </w:rPrChange>
                </w:rPr>
                <w:delText>上海课程领导力</w:delText>
              </w:r>
            </w:del>
            <w:r>
              <w:rPr>
                <w:rFonts w:hint="eastAsia" w:ascii="黑体" w:hAnsi="黑体" w:eastAsia="黑体" w:cs="黑体"/>
                <w:spacing w:val="0"/>
                <w:w w:val="100"/>
                <w:kern w:val="2"/>
                <w:sz w:val="36"/>
                <w:szCs w:val="36"/>
                <w:lang w:val="en-US" w:eastAsia="zh-CN" w:bidi="zh-CN"/>
                <w:rPrChange w:id="7" w:author="不错" w:date="2022-03-04T15:59:22Z">
                  <w:rPr>
                    <w:rFonts w:hint="eastAsia" w:ascii="仿宋_GB2312" w:hAnsi="仿宋_GB2312" w:eastAsia="仿宋_GB2312" w:cs="仿宋_GB2312"/>
                    <w:spacing w:val="0"/>
                    <w:w w:val="100"/>
                    <w:kern w:val="2"/>
                    <w:sz w:val="32"/>
                    <w:szCs w:val="32"/>
                    <w:lang w:val="en-US" w:eastAsia="zh-CN" w:bidi="zh-CN"/>
                  </w:rPr>
                </w:rPrChange>
              </w:rPr>
              <w:t>推广</w:t>
            </w:r>
            <w:del w:id="8" w:author="不错" w:date="2022-03-04T15:58:08Z">
              <w:r>
                <w:rPr>
                  <w:rFonts w:hint="eastAsia" w:ascii="黑体" w:hAnsi="黑体" w:eastAsia="黑体" w:cs="黑体"/>
                  <w:spacing w:val="0"/>
                  <w:w w:val="100"/>
                  <w:kern w:val="2"/>
                  <w:sz w:val="36"/>
                  <w:szCs w:val="36"/>
                  <w:lang w:val="en-US" w:eastAsia="zh-CN" w:bidi="zh-CN"/>
                  <w:rPrChange w:id="9" w:author="不错" w:date="2022-03-04T15:59:22Z">
                    <w:rPr>
                      <w:rFonts w:hint="eastAsia" w:ascii="仿宋_GB2312" w:hAnsi="仿宋_GB2312" w:eastAsia="仿宋_GB2312" w:cs="仿宋_GB2312"/>
                      <w:spacing w:val="0"/>
                      <w:w w:val="100"/>
                      <w:kern w:val="2"/>
                      <w:sz w:val="32"/>
                      <w:szCs w:val="32"/>
                      <w:lang w:val="en-US" w:eastAsia="zh-CN" w:bidi="zh-CN"/>
                    </w:rPr>
                  </w:rPrChange>
                </w:rPr>
                <w:delText>三亚</w:delText>
              </w:r>
            </w:del>
            <w:ins w:id="11" w:author="不错" w:date="2022-03-04T15:58:08Z">
              <w:r>
                <w:rPr>
                  <w:rFonts w:hint="eastAsia" w:ascii="黑体" w:hAnsi="黑体" w:eastAsia="黑体" w:cs="黑体"/>
                  <w:spacing w:val="0"/>
                  <w:w w:val="100"/>
                  <w:kern w:val="2"/>
                  <w:sz w:val="36"/>
                  <w:szCs w:val="36"/>
                  <w:lang w:val="en-US" w:eastAsia="zh-CN" w:bidi="zh-CN"/>
                  <w:rPrChange w:id="12" w:author="不错" w:date="2022-03-04T15:59:22Z">
                    <w:rPr>
                      <w:rFonts w:hint="eastAsia" w:ascii="仿宋_GB2312" w:hAnsi="仿宋_GB2312" w:eastAsia="仿宋_GB2312" w:cs="仿宋_GB2312"/>
                      <w:spacing w:val="0"/>
                      <w:w w:val="100"/>
                      <w:kern w:val="2"/>
                      <w:sz w:val="32"/>
                      <w:szCs w:val="32"/>
                      <w:lang w:val="en-US" w:eastAsia="zh-CN" w:bidi="zh-CN"/>
                    </w:rPr>
                  </w:rPrChange>
                </w:rPr>
                <w:t>工作</w:t>
              </w:r>
            </w:ins>
            <w:r>
              <w:rPr>
                <w:rFonts w:hint="eastAsia" w:ascii="黑体" w:hAnsi="黑体" w:eastAsia="黑体" w:cs="黑体"/>
                <w:spacing w:val="0"/>
                <w:w w:val="100"/>
                <w:kern w:val="2"/>
                <w:sz w:val="36"/>
                <w:szCs w:val="36"/>
                <w:lang w:val="en-US" w:eastAsia="zh-CN" w:bidi="zh-CN"/>
                <w:rPrChange w:id="14" w:author="不错" w:date="2022-03-04T15:59:22Z">
                  <w:rPr>
                    <w:rFonts w:hint="eastAsia" w:ascii="仿宋_GB2312" w:hAnsi="仿宋_GB2312" w:eastAsia="仿宋_GB2312" w:cs="仿宋_GB2312"/>
                    <w:spacing w:val="0"/>
                    <w:w w:val="100"/>
                    <w:kern w:val="2"/>
                    <w:sz w:val="32"/>
                    <w:szCs w:val="32"/>
                    <w:lang w:val="en-US" w:eastAsia="zh-CN" w:bidi="zh-CN"/>
                  </w:rPr>
                </w:rPrChange>
              </w:rPr>
              <w:t>视频会议安排表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5" w:author="不错" w:date="2022-03-04T15:59:0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775" w:hRule="atLeast"/>
          <w:trPrChange w:id="15" w:author="不错" w:date="2022-03-04T15:59:05Z">
            <w:trPr>
              <w:trHeight w:val="775" w:hRule="atLeast"/>
            </w:trPr>
          </w:trPrChange>
        </w:trPr>
        <w:tc>
          <w:tcPr>
            <w:tcW w:w="2548" w:type="dxa"/>
            <w:tcBorders>
              <w:top w:val="single" w:color="auto" w:sz="4" w:space="0"/>
            </w:tcBorders>
            <w:vAlign w:val="center"/>
            <w:tcPrChange w:id="16" w:author="不错" w:date="2022-03-04T15:59:05Z">
              <w:tcPr>
                <w:tcW w:w="2548" w:type="dxa"/>
                <w:tcBorders>
                  <w:top w:val="single" w:color="auto" w:sz="4" w:space="0"/>
                </w:tcBorders>
              </w:tcPr>
            </w:tcPrChange>
          </w:tcPr>
          <w:p>
            <w:pPr>
              <w:jc w:val="both"/>
              <w:rPr>
                <w:rFonts w:hint="default" w:ascii="仿宋_GB2312" w:hAnsi="仿宋_GB2312" w:eastAsia="仿宋_GB2312" w:cs="仿宋_GB2312"/>
                <w:spacing w:val="0"/>
                <w:w w:val="100"/>
                <w:kern w:val="2"/>
                <w:sz w:val="32"/>
                <w:szCs w:val="32"/>
                <w:lang w:val="en-US" w:eastAsia="zh-CN" w:bidi="zh-CN"/>
              </w:rPr>
              <w:pPrChange w:id="17" w:author="不错" w:date="2022-03-04T15:59:05Z">
                <w:pPr>
                  <w:jc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2"/>
                <w:sz w:val="32"/>
                <w:szCs w:val="32"/>
                <w:lang w:val="en-US" w:eastAsia="zh-CN" w:bidi="zh-CN"/>
              </w:rPr>
              <w:t>会议名称</w:t>
            </w:r>
          </w:p>
        </w:tc>
        <w:tc>
          <w:tcPr>
            <w:tcW w:w="2773" w:type="dxa"/>
            <w:tcBorders>
              <w:top w:val="single" w:color="auto" w:sz="4" w:space="0"/>
            </w:tcBorders>
            <w:vAlign w:val="center"/>
            <w:tcPrChange w:id="18" w:author="不错" w:date="2022-03-04T15:59:05Z">
              <w:tcPr>
                <w:tcW w:w="2773" w:type="dxa"/>
                <w:tcBorders>
                  <w:top w:val="single" w:color="auto" w:sz="4" w:space="0"/>
                </w:tcBorders>
              </w:tcPr>
            </w:tcPrChange>
          </w:tcPr>
          <w:p>
            <w:pPr>
              <w:jc w:val="both"/>
              <w:rPr>
                <w:rFonts w:hint="default" w:ascii="仿宋_GB2312" w:hAnsi="仿宋_GB2312" w:eastAsia="仿宋_GB2312" w:cs="仿宋_GB2312"/>
                <w:spacing w:val="0"/>
                <w:w w:val="100"/>
                <w:kern w:val="2"/>
                <w:sz w:val="32"/>
                <w:szCs w:val="32"/>
                <w:lang w:val="en-US" w:eastAsia="zh-CN" w:bidi="zh-CN"/>
              </w:rPr>
              <w:pPrChange w:id="19" w:author="不错" w:date="2022-03-04T15:59:05Z">
                <w:pPr>
                  <w:jc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2"/>
                <w:sz w:val="32"/>
                <w:szCs w:val="32"/>
                <w:lang w:val="en-US" w:eastAsia="zh-CN" w:bidi="zh-CN"/>
              </w:rPr>
              <w:t>专家简介</w:t>
            </w:r>
          </w:p>
        </w:tc>
        <w:tc>
          <w:tcPr>
            <w:tcW w:w="2038" w:type="dxa"/>
            <w:tcBorders>
              <w:top w:val="single" w:color="auto" w:sz="4" w:space="0"/>
            </w:tcBorders>
            <w:vAlign w:val="center"/>
            <w:tcPrChange w:id="20" w:author="不错" w:date="2022-03-04T15:59:05Z">
              <w:tcPr>
                <w:tcW w:w="2038" w:type="dxa"/>
                <w:tcBorders>
                  <w:top w:val="single" w:color="auto" w:sz="4" w:space="0"/>
                </w:tcBorders>
              </w:tcPr>
            </w:tcPrChange>
          </w:tcPr>
          <w:p>
            <w:pPr>
              <w:jc w:val="both"/>
              <w:rPr>
                <w:rFonts w:hint="default" w:ascii="仿宋_GB2312" w:hAnsi="仿宋_GB2312" w:eastAsia="仿宋_GB2312" w:cs="仿宋_GB2312"/>
                <w:spacing w:val="0"/>
                <w:w w:val="100"/>
                <w:kern w:val="2"/>
                <w:sz w:val="32"/>
                <w:szCs w:val="32"/>
                <w:lang w:val="en-US" w:eastAsia="zh-CN" w:bidi="zh-CN"/>
              </w:rPr>
              <w:pPrChange w:id="21" w:author="不错" w:date="2022-03-04T15:59:05Z">
                <w:pPr>
                  <w:jc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2"/>
                <w:sz w:val="32"/>
                <w:szCs w:val="32"/>
                <w:lang w:val="en-US" w:eastAsia="zh-CN" w:bidi="zh-CN"/>
              </w:rPr>
              <w:t>时间安排</w:t>
            </w:r>
          </w:p>
        </w:tc>
        <w:tc>
          <w:tcPr>
            <w:tcW w:w="2461" w:type="dxa"/>
            <w:tcBorders>
              <w:top w:val="single" w:color="auto" w:sz="4" w:space="0"/>
            </w:tcBorders>
            <w:vAlign w:val="center"/>
            <w:tcPrChange w:id="22" w:author="不错" w:date="2022-03-04T15:59:05Z">
              <w:tcPr>
                <w:tcW w:w="2461" w:type="dxa"/>
                <w:tcBorders>
                  <w:top w:val="single" w:color="auto" w:sz="4" w:space="0"/>
                </w:tcBorders>
              </w:tcPr>
            </w:tcPrChange>
          </w:tcPr>
          <w:p>
            <w:pPr>
              <w:jc w:val="both"/>
              <w:rPr>
                <w:rFonts w:hint="default" w:ascii="仿宋_GB2312" w:hAnsi="仿宋_GB2312" w:eastAsia="仿宋_GB2312" w:cs="仿宋_GB2312"/>
                <w:spacing w:val="0"/>
                <w:w w:val="100"/>
                <w:kern w:val="2"/>
                <w:sz w:val="32"/>
                <w:szCs w:val="32"/>
                <w:lang w:val="en-US" w:eastAsia="zh-CN" w:bidi="zh-CN"/>
              </w:rPr>
              <w:pPrChange w:id="23" w:author="不错" w:date="2022-03-04T15:59:05Z">
                <w:pPr>
                  <w:jc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2"/>
                <w:sz w:val="32"/>
                <w:szCs w:val="32"/>
                <w:lang w:val="en-US" w:eastAsia="zh-CN" w:bidi="zh-CN"/>
              </w:rPr>
              <w:t>汇报交流学校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24" w:author="不错" w:date="2022-03-04T15:59:0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361" w:hRule="atLeast"/>
          <w:trPrChange w:id="24" w:author="不错" w:date="2022-03-04T15:59:05Z">
            <w:trPr>
              <w:trHeight w:val="2361" w:hRule="atLeast"/>
            </w:trPr>
          </w:trPrChange>
        </w:trPr>
        <w:tc>
          <w:tcPr>
            <w:tcW w:w="2548" w:type="dxa"/>
            <w:vAlign w:val="center"/>
            <w:tcPrChange w:id="25" w:author="不错" w:date="2022-03-04T15:59:05Z">
              <w:tcPr>
                <w:tcW w:w="2548" w:type="dxa"/>
              </w:tcPr>
            </w:tcPrChange>
          </w:tcPr>
          <w:p>
            <w:pPr>
              <w:ind w:firstLine="320" w:firstLineChars="100"/>
              <w:jc w:val="both"/>
              <w:rPr>
                <w:rFonts w:hint="eastAsia" w:ascii="仿宋_GB2312" w:hAnsi="仿宋_GB2312" w:eastAsia="仿宋_GB2312" w:cs="仿宋_GB2312"/>
                <w:spacing w:val="0"/>
                <w:w w:val="100"/>
                <w:kern w:val="2"/>
                <w:sz w:val="32"/>
                <w:szCs w:val="32"/>
                <w:lang w:val="en-US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2"/>
                <w:sz w:val="32"/>
                <w:szCs w:val="32"/>
                <w:lang w:val="en-US" w:eastAsia="zh-CN" w:bidi="zh-CN"/>
              </w:rPr>
              <w:t>视频会议（一）</w:t>
            </w:r>
          </w:p>
          <w:p>
            <w:pPr>
              <w:jc w:val="both"/>
              <w:rPr>
                <w:rFonts w:hint="eastAsia" w:ascii="仿宋_GB2312" w:hAnsi="仿宋_GB2312" w:eastAsia="仿宋_GB2312" w:cs="仿宋_GB2312"/>
                <w:spacing w:val="0"/>
                <w:w w:val="100"/>
                <w:kern w:val="2"/>
                <w:sz w:val="32"/>
                <w:szCs w:val="32"/>
                <w:lang w:val="en-US" w:eastAsia="zh-CN" w:bidi="zh-CN"/>
              </w:rPr>
              <w:pPrChange w:id="26" w:author="不错" w:date="2022-03-04T15:59:05Z">
                <w:pPr>
                  <w:jc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2"/>
                <w:sz w:val="32"/>
                <w:szCs w:val="32"/>
                <w:lang w:val="en-US" w:eastAsia="zh-CN" w:bidi="zh-CN"/>
              </w:rPr>
              <w:t>腾讯会议号440320319</w:t>
            </w:r>
          </w:p>
        </w:tc>
        <w:tc>
          <w:tcPr>
            <w:tcW w:w="2773" w:type="dxa"/>
            <w:vAlign w:val="center"/>
            <w:tcPrChange w:id="27" w:author="不错" w:date="2022-03-04T15:59:05Z">
              <w:tcPr>
                <w:tcW w:w="2773" w:type="dxa"/>
              </w:tcPr>
            </w:tcPrChange>
          </w:tcPr>
          <w:p>
            <w:pPr>
              <w:jc w:val="both"/>
              <w:rPr>
                <w:rFonts w:hint="eastAsia" w:ascii="仿宋_GB2312" w:hAnsi="仿宋_GB2312" w:eastAsia="仿宋_GB2312" w:cs="仿宋_GB2312"/>
                <w:spacing w:val="0"/>
                <w:w w:val="100"/>
                <w:kern w:val="2"/>
                <w:sz w:val="32"/>
                <w:szCs w:val="32"/>
                <w:lang w:val="en-US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2"/>
                <w:sz w:val="32"/>
                <w:szCs w:val="32"/>
                <w:lang w:val="en-US" w:eastAsia="zh-CN" w:bidi="zh-CN"/>
              </w:rPr>
              <w:t>滕平，上海市徐汇区高安路第一小学校长</w:t>
            </w:r>
          </w:p>
        </w:tc>
        <w:tc>
          <w:tcPr>
            <w:tcW w:w="2038" w:type="dxa"/>
            <w:vAlign w:val="center"/>
            <w:tcPrChange w:id="28" w:author="不错" w:date="2022-03-04T15:59:05Z">
              <w:tcPr>
                <w:tcW w:w="2038" w:type="dxa"/>
              </w:tcPr>
            </w:tcPrChange>
          </w:tcPr>
          <w:p>
            <w:pPr>
              <w:jc w:val="both"/>
              <w:rPr>
                <w:rFonts w:hint="eastAsia" w:ascii="仿宋_GB2312" w:hAnsi="仿宋_GB2312" w:eastAsia="仿宋_GB2312" w:cs="仿宋_GB2312"/>
                <w:spacing w:val="0"/>
                <w:w w:val="100"/>
                <w:kern w:val="2"/>
                <w:sz w:val="32"/>
                <w:szCs w:val="32"/>
                <w:lang w:val="en-US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2"/>
                <w:sz w:val="32"/>
                <w:szCs w:val="32"/>
                <w:lang w:val="en-US" w:eastAsia="zh-CN" w:bidi="zh-CN"/>
              </w:rPr>
              <w:t>3月10日13:00-15:00</w:t>
            </w:r>
          </w:p>
        </w:tc>
        <w:tc>
          <w:tcPr>
            <w:tcW w:w="2461" w:type="dxa"/>
            <w:vAlign w:val="center"/>
            <w:tcPrChange w:id="29" w:author="不错" w:date="2022-03-04T15:59:05Z">
              <w:tcPr>
                <w:tcW w:w="2461" w:type="dxa"/>
              </w:tcPr>
            </w:tcPrChange>
          </w:tcPr>
          <w:p>
            <w:pPr>
              <w:jc w:val="both"/>
              <w:rPr>
                <w:rFonts w:hint="eastAsia" w:ascii="仿宋_GB2312" w:hAnsi="仿宋_GB2312" w:eastAsia="仿宋_GB2312" w:cs="仿宋_GB2312"/>
                <w:spacing w:val="0"/>
                <w:w w:val="100"/>
                <w:kern w:val="2"/>
                <w:sz w:val="32"/>
                <w:szCs w:val="32"/>
                <w:lang w:val="en-US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2"/>
                <w:sz w:val="32"/>
                <w:szCs w:val="32"/>
                <w:lang w:val="en-US" w:eastAsia="zh-CN" w:bidi="zh-CN"/>
              </w:rPr>
              <w:t>第四小学、天涯小学、桶井小学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30" w:author="不错" w:date="2022-03-04T15:59:0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301" w:hRule="atLeast"/>
          <w:trPrChange w:id="30" w:author="不错" w:date="2022-03-04T15:59:05Z">
            <w:trPr>
              <w:trHeight w:val="2301" w:hRule="atLeast"/>
            </w:trPr>
          </w:trPrChange>
        </w:trPr>
        <w:tc>
          <w:tcPr>
            <w:tcW w:w="2548" w:type="dxa"/>
            <w:vAlign w:val="center"/>
            <w:tcPrChange w:id="31" w:author="不错" w:date="2022-03-04T15:59:05Z">
              <w:tcPr>
                <w:tcW w:w="2548" w:type="dxa"/>
              </w:tcPr>
            </w:tcPrChange>
          </w:tcPr>
          <w:p>
            <w:pPr>
              <w:ind w:firstLine="320" w:firstLineChars="100"/>
              <w:jc w:val="both"/>
              <w:rPr>
                <w:rFonts w:hint="eastAsia" w:ascii="仿宋_GB2312" w:hAnsi="仿宋_GB2312" w:eastAsia="仿宋_GB2312" w:cs="仿宋_GB2312"/>
                <w:spacing w:val="0"/>
                <w:w w:val="100"/>
                <w:kern w:val="2"/>
                <w:sz w:val="32"/>
                <w:szCs w:val="32"/>
                <w:lang w:val="en-US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2"/>
                <w:sz w:val="32"/>
                <w:szCs w:val="32"/>
                <w:lang w:val="en-US" w:eastAsia="zh-CN" w:bidi="zh-CN"/>
              </w:rPr>
              <w:t>视频会议（二）</w:t>
            </w:r>
          </w:p>
          <w:p>
            <w:pPr>
              <w:jc w:val="both"/>
              <w:rPr>
                <w:rFonts w:hint="eastAsia" w:ascii="仿宋_GB2312" w:hAnsi="仿宋_GB2312" w:eastAsia="仿宋_GB2312" w:cs="仿宋_GB2312"/>
                <w:spacing w:val="0"/>
                <w:w w:val="100"/>
                <w:kern w:val="2"/>
                <w:sz w:val="32"/>
                <w:szCs w:val="32"/>
                <w:lang w:val="en-US" w:eastAsia="zh-CN" w:bidi="zh-CN"/>
              </w:rPr>
              <w:pPrChange w:id="32" w:author="不错" w:date="2022-03-04T15:59:05Z">
                <w:pPr>
                  <w:jc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2"/>
                <w:sz w:val="32"/>
                <w:szCs w:val="32"/>
                <w:lang w:val="en-US" w:eastAsia="zh-CN" w:bidi="zh-CN"/>
              </w:rPr>
              <w:t>腾讯会议号264205136</w:t>
            </w:r>
          </w:p>
        </w:tc>
        <w:tc>
          <w:tcPr>
            <w:tcW w:w="2773" w:type="dxa"/>
            <w:vAlign w:val="center"/>
            <w:tcPrChange w:id="33" w:author="不错" w:date="2022-03-04T15:59:05Z">
              <w:tcPr>
                <w:tcW w:w="2773" w:type="dxa"/>
              </w:tcPr>
            </w:tcPrChange>
          </w:tcPr>
          <w:p>
            <w:pPr>
              <w:jc w:val="both"/>
              <w:rPr>
                <w:rFonts w:hint="default" w:ascii="仿宋_GB2312" w:hAnsi="仿宋_GB2312" w:eastAsia="仿宋_GB2312" w:cs="仿宋_GB2312"/>
                <w:spacing w:val="0"/>
                <w:w w:val="100"/>
                <w:kern w:val="2"/>
                <w:sz w:val="32"/>
                <w:szCs w:val="32"/>
                <w:lang w:val="en-US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2"/>
                <w:sz w:val="32"/>
                <w:szCs w:val="32"/>
                <w:lang w:val="en-US" w:eastAsia="zh-CN" w:bidi="zh-CN"/>
              </w:rPr>
              <w:t>朱清一，上海外国语大学附属双语学校校长</w:t>
            </w:r>
          </w:p>
        </w:tc>
        <w:tc>
          <w:tcPr>
            <w:tcW w:w="2038" w:type="dxa"/>
            <w:vAlign w:val="center"/>
            <w:tcPrChange w:id="34" w:author="不错" w:date="2022-03-04T15:59:05Z">
              <w:tcPr>
                <w:tcW w:w="2038" w:type="dxa"/>
              </w:tcPr>
            </w:tcPrChange>
          </w:tcPr>
          <w:p>
            <w:pPr>
              <w:jc w:val="both"/>
              <w:rPr>
                <w:rFonts w:hint="eastAsia" w:ascii="仿宋_GB2312" w:hAnsi="仿宋_GB2312" w:eastAsia="仿宋_GB2312" w:cs="仿宋_GB2312"/>
                <w:spacing w:val="0"/>
                <w:w w:val="100"/>
                <w:kern w:val="2"/>
                <w:sz w:val="32"/>
                <w:szCs w:val="32"/>
                <w:lang w:val="en-US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2"/>
                <w:sz w:val="32"/>
                <w:szCs w:val="32"/>
                <w:lang w:val="en-US" w:eastAsia="zh-CN" w:bidi="zh-CN"/>
              </w:rPr>
              <w:t>3月11日13:00-14:30</w:t>
            </w:r>
          </w:p>
        </w:tc>
        <w:tc>
          <w:tcPr>
            <w:tcW w:w="2461" w:type="dxa"/>
            <w:vAlign w:val="center"/>
            <w:tcPrChange w:id="35" w:author="不错" w:date="2022-03-04T15:59:05Z">
              <w:tcPr>
                <w:tcW w:w="2461" w:type="dxa"/>
              </w:tcPr>
            </w:tcPrChange>
          </w:tcPr>
          <w:p>
            <w:pPr>
              <w:jc w:val="both"/>
              <w:rPr>
                <w:rFonts w:hint="eastAsia" w:ascii="仿宋_GB2312" w:hAnsi="仿宋_GB2312" w:eastAsia="仿宋_GB2312" w:cs="仿宋_GB2312"/>
                <w:spacing w:val="0"/>
                <w:w w:val="100"/>
                <w:kern w:val="2"/>
                <w:sz w:val="32"/>
                <w:szCs w:val="32"/>
                <w:lang w:val="en-US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2"/>
                <w:sz w:val="32"/>
                <w:szCs w:val="32"/>
                <w:lang w:val="en-US" w:eastAsia="zh-CN" w:bidi="zh-CN"/>
              </w:rPr>
              <w:t>高峰小学</w:t>
            </w:r>
          </w:p>
          <w:p>
            <w:pPr>
              <w:jc w:val="both"/>
              <w:rPr>
                <w:rFonts w:hint="default" w:ascii="仿宋_GB2312" w:hAnsi="仿宋_GB2312" w:eastAsia="仿宋_GB2312" w:cs="仿宋_GB2312"/>
                <w:spacing w:val="0"/>
                <w:w w:val="100"/>
                <w:kern w:val="2"/>
                <w:sz w:val="32"/>
                <w:szCs w:val="32"/>
                <w:lang w:val="en-US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2"/>
                <w:sz w:val="32"/>
                <w:szCs w:val="32"/>
                <w:lang w:val="en-US" w:eastAsia="zh-CN" w:bidi="zh-CN"/>
              </w:rPr>
              <w:t>凤凰中学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36" w:author="不错" w:date="2022-03-04T15:59:0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380" w:hRule="atLeast"/>
          <w:trPrChange w:id="36" w:author="不错" w:date="2022-03-04T15:59:05Z">
            <w:trPr>
              <w:trHeight w:val="2380" w:hRule="atLeast"/>
            </w:trPr>
          </w:trPrChange>
        </w:trPr>
        <w:tc>
          <w:tcPr>
            <w:tcW w:w="2548" w:type="dxa"/>
            <w:vAlign w:val="center"/>
            <w:tcPrChange w:id="37" w:author="不错" w:date="2022-03-04T15:59:05Z">
              <w:tcPr>
                <w:tcW w:w="2548" w:type="dxa"/>
              </w:tcPr>
            </w:tcPrChange>
          </w:tcPr>
          <w:p>
            <w:pPr>
              <w:ind w:firstLine="320" w:firstLineChars="100"/>
              <w:jc w:val="both"/>
              <w:rPr>
                <w:rFonts w:hint="eastAsia" w:ascii="仿宋_GB2312" w:hAnsi="仿宋_GB2312" w:eastAsia="仿宋_GB2312" w:cs="仿宋_GB2312"/>
                <w:spacing w:val="0"/>
                <w:w w:val="100"/>
                <w:kern w:val="2"/>
                <w:sz w:val="32"/>
                <w:szCs w:val="32"/>
                <w:lang w:val="en-US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2"/>
                <w:sz w:val="32"/>
                <w:szCs w:val="32"/>
                <w:lang w:val="en-US" w:eastAsia="zh-CN" w:bidi="zh-CN"/>
              </w:rPr>
              <w:t>视频会议（三）</w:t>
            </w:r>
          </w:p>
          <w:p>
            <w:pPr>
              <w:jc w:val="both"/>
              <w:rPr>
                <w:rFonts w:hint="eastAsia" w:ascii="仿宋_GB2312" w:hAnsi="仿宋_GB2312" w:eastAsia="仿宋_GB2312" w:cs="仿宋_GB2312"/>
                <w:spacing w:val="0"/>
                <w:w w:val="100"/>
                <w:kern w:val="2"/>
                <w:sz w:val="32"/>
                <w:szCs w:val="32"/>
                <w:lang w:val="en-US" w:eastAsia="zh-CN" w:bidi="zh-CN"/>
              </w:rPr>
              <w:pPrChange w:id="38" w:author="不错" w:date="2022-03-04T15:59:05Z">
                <w:pPr>
                  <w:jc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2"/>
                <w:sz w:val="32"/>
                <w:szCs w:val="32"/>
                <w:lang w:val="en-US" w:eastAsia="zh-CN" w:bidi="zh-CN"/>
              </w:rPr>
              <w:t>腾讯会议号896900433</w:t>
            </w:r>
          </w:p>
        </w:tc>
        <w:tc>
          <w:tcPr>
            <w:tcW w:w="2773" w:type="dxa"/>
            <w:vAlign w:val="center"/>
            <w:tcPrChange w:id="39" w:author="不错" w:date="2022-03-04T15:59:05Z">
              <w:tcPr>
                <w:tcW w:w="2773" w:type="dxa"/>
              </w:tcPr>
            </w:tcPrChange>
          </w:tcPr>
          <w:p>
            <w:pPr>
              <w:jc w:val="both"/>
              <w:rPr>
                <w:rFonts w:hint="default" w:ascii="仿宋_GB2312" w:hAnsi="仿宋_GB2312" w:eastAsia="仿宋_GB2312" w:cs="仿宋_GB2312"/>
                <w:spacing w:val="0"/>
                <w:w w:val="100"/>
                <w:kern w:val="2"/>
                <w:sz w:val="32"/>
                <w:szCs w:val="32"/>
                <w:lang w:val="en-US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2"/>
                <w:sz w:val="32"/>
                <w:szCs w:val="32"/>
                <w:lang w:val="en-US" w:eastAsia="zh-CN" w:bidi="zh-CN"/>
              </w:rPr>
              <w:t>杨荣，上海市实验小学校长</w:t>
            </w:r>
          </w:p>
        </w:tc>
        <w:tc>
          <w:tcPr>
            <w:tcW w:w="2038" w:type="dxa"/>
            <w:vAlign w:val="center"/>
            <w:tcPrChange w:id="40" w:author="不错" w:date="2022-03-04T15:59:05Z">
              <w:tcPr>
                <w:tcW w:w="2038" w:type="dxa"/>
              </w:tcPr>
            </w:tcPrChange>
          </w:tcPr>
          <w:p>
            <w:pPr>
              <w:jc w:val="both"/>
              <w:rPr>
                <w:rFonts w:hint="eastAsia" w:ascii="仿宋_GB2312" w:hAnsi="仿宋_GB2312" w:eastAsia="仿宋_GB2312" w:cs="仿宋_GB2312"/>
                <w:spacing w:val="0"/>
                <w:w w:val="100"/>
                <w:kern w:val="2"/>
                <w:sz w:val="32"/>
                <w:szCs w:val="32"/>
                <w:lang w:val="en-US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2"/>
                <w:sz w:val="32"/>
                <w:szCs w:val="32"/>
                <w:lang w:val="en-US" w:eastAsia="zh-CN" w:bidi="zh-CN"/>
              </w:rPr>
              <w:t>3月11日13:00-14:30</w:t>
            </w:r>
          </w:p>
        </w:tc>
        <w:tc>
          <w:tcPr>
            <w:tcW w:w="2461" w:type="dxa"/>
            <w:vAlign w:val="center"/>
            <w:tcPrChange w:id="41" w:author="不错" w:date="2022-03-04T15:59:05Z">
              <w:tcPr>
                <w:tcW w:w="2461" w:type="dxa"/>
              </w:tcPr>
            </w:tcPrChange>
          </w:tcPr>
          <w:p>
            <w:pPr>
              <w:jc w:val="both"/>
              <w:rPr>
                <w:rFonts w:hint="eastAsia" w:ascii="仿宋_GB2312" w:hAnsi="仿宋_GB2312" w:eastAsia="仿宋_GB2312" w:cs="仿宋_GB2312"/>
                <w:spacing w:val="0"/>
                <w:w w:val="100"/>
                <w:kern w:val="2"/>
                <w:sz w:val="32"/>
                <w:szCs w:val="32"/>
                <w:lang w:val="en-US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2"/>
                <w:sz w:val="32"/>
                <w:szCs w:val="32"/>
                <w:lang w:val="en-US" w:eastAsia="zh-CN" w:bidi="zh-CN"/>
              </w:rPr>
              <w:t>槟榔小学</w:t>
            </w:r>
          </w:p>
          <w:p>
            <w:pPr>
              <w:jc w:val="both"/>
              <w:rPr>
                <w:rFonts w:hint="default" w:ascii="仿宋_GB2312" w:hAnsi="仿宋_GB2312" w:eastAsia="仿宋_GB2312" w:cs="仿宋_GB2312"/>
                <w:spacing w:val="0"/>
                <w:w w:val="100"/>
                <w:kern w:val="2"/>
                <w:sz w:val="32"/>
                <w:szCs w:val="32"/>
                <w:lang w:val="en-US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2"/>
                <w:sz w:val="32"/>
                <w:szCs w:val="32"/>
                <w:lang w:val="en-US" w:eastAsia="zh-CN" w:bidi="zh-CN"/>
              </w:rPr>
              <w:t>第三小学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42" w:author="不错" w:date="2022-03-04T15:59:0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840" w:hRule="atLeast"/>
          <w:trPrChange w:id="42" w:author="不错" w:date="2022-03-04T15:59:05Z">
            <w:trPr>
              <w:trHeight w:val="3840" w:hRule="atLeast"/>
            </w:trPr>
          </w:trPrChange>
        </w:trPr>
        <w:tc>
          <w:tcPr>
            <w:tcW w:w="2548" w:type="dxa"/>
            <w:vAlign w:val="center"/>
            <w:tcPrChange w:id="43" w:author="不错" w:date="2022-03-04T15:59:05Z">
              <w:tcPr>
                <w:tcW w:w="2548" w:type="dxa"/>
              </w:tcPr>
            </w:tcPrChange>
          </w:tcPr>
          <w:p>
            <w:pPr>
              <w:ind w:firstLine="320" w:firstLineChars="100"/>
              <w:jc w:val="both"/>
              <w:rPr>
                <w:rFonts w:hint="eastAsia" w:ascii="仿宋_GB2312" w:hAnsi="仿宋_GB2312" w:eastAsia="仿宋_GB2312" w:cs="仿宋_GB2312"/>
                <w:spacing w:val="0"/>
                <w:w w:val="100"/>
                <w:kern w:val="2"/>
                <w:sz w:val="32"/>
                <w:szCs w:val="32"/>
                <w:lang w:val="en-US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2"/>
                <w:sz w:val="32"/>
                <w:szCs w:val="32"/>
                <w:lang w:val="en-US" w:eastAsia="zh-CN" w:bidi="zh-CN"/>
              </w:rPr>
              <w:t>视频会议（四）</w:t>
            </w:r>
          </w:p>
          <w:p>
            <w:pPr>
              <w:jc w:val="both"/>
              <w:rPr>
                <w:rFonts w:hint="eastAsia" w:ascii="仿宋_GB2312" w:hAnsi="仿宋_GB2312" w:eastAsia="仿宋_GB2312" w:cs="仿宋_GB2312"/>
                <w:spacing w:val="0"/>
                <w:w w:val="100"/>
                <w:kern w:val="2"/>
                <w:sz w:val="32"/>
                <w:szCs w:val="32"/>
                <w:lang w:val="en-US" w:eastAsia="zh-CN" w:bidi="zh-CN"/>
              </w:rPr>
              <w:pPrChange w:id="44" w:author="不错" w:date="2022-03-04T15:59:05Z">
                <w:pPr>
                  <w:jc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2"/>
                <w:sz w:val="32"/>
                <w:szCs w:val="32"/>
                <w:lang w:val="en-US" w:eastAsia="zh-CN" w:bidi="zh-CN"/>
              </w:rPr>
              <w:t>腾讯会议号353868572</w:t>
            </w:r>
          </w:p>
          <w:p>
            <w:pPr>
              <w:jc w:val="both"/>
              <w:rPr>
                <w:rFonts w:hint="eastAsia" w:ascii="仿宋_GB2312" w:hAnsi="仿宋_GB2312" w:eastAsia="仿宋_GB2312" w:cs="仿宋_GB2312"/>
                <w:spacing w:val="0"/>
                <w:w w:val="100"/>
                <w:kern w:val="2"/>
                <w:sz w:val="32"/>
                <w:szCs w:val="32"/>
                <w:lang w:val="en-US" w:eastAsia="zh-CN" w:bidi="zh-CN"/>
              </w:rPr>
              <w:pPrChange w:id="45" w:author="不错" w:date="2022-03-04T15:59:05Z">
                <w:pPr>
                  <w:jc w:val="center"/>
                </w:pPr>
              </w:pPrChange>
            </w:pPr>
          </w:p>
        </w:tc>
        <w:tc>
          <w:tcPr>
            <w:tcW w:w="2773" w:type="dxa"/>
            <w:vAlign w:val="center"/>
            <w:tcPrChange w:id="46" w:author="不错" w:date="2022-03-04T15:59:05Z">
              <w:tcPr>
                <w:tcW w:w="2773" w:type="dxa"/>
              </w:tcPr>
            </w:tcPrChange>
          </w:tcPr>
          <w:p>
            <w:pPr>
              <w:jc w:val="both"/>
              <w:rPr>
                <w:rFonts w:hint="eastAsia" w:ascii="仿宋_GB2312" w:hAnsi="仿宋_GB2312" w:eastAsia="仿宋_GB2312" w:cs="仿宋_GB2312"/>
                <w:spacing w:val="0"/>
                <w:w w:val="100"/>
                <w:kern w:val="2"/>
                <w:sz w:val="32"/>
                <w:szCs w:val="32"/>
                <w:lang w:val="en-US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2"/>
                <w:sz w:val="32"/>
                <w:szCs w:val="32"/>
                <w:lang w:val="en-US" w:eastAsia="zh-CN" w:bidi="zh-CN"/>
              </w:rPr>
              <w:t>唐晓晴，中学高级教师，现任上海市松江区教育学院研训部副主任兼幼教研训员</w:t>
            </w:r>
          </w:p>
        </w:tc>
        <w:tc>
          <w:tcPr>
            <w:tcW w:w="2038" w:type="dxa"/>
            <w:vAlign w:val="center"/>
            <w:tcPrChange w:id="47" w:author="不错" w:date="2022-03-04T15:59:05Z">
              <w:tcPr>
                <w:tcW w:w="2038" w:type="dxa"/>
              </w:tcPr>
            </w:tcPrChange>
          </w:tcPr>
          <w:p>
            <w:pPr>
              <w:jc w:val="both"/>
              <w:rPr>
                <w:rFonts w:hint="eastAsia" w:ascii="仿宋_GB2312" w:hAnsi="仿宋_GB2312" w:eastAsia="仿宋_GB2312" w:cs="仿宋_GB2312"/>
                <w:spacing w:val="0"/>
                <w:w w:val="100"/>
                <w:kern w:val="2"/>
                <w:sz w:val="32"/>
                <w:szCs w:val="32"/>
                <w:lang w:val="en-US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2"/>
                <w:sz w:val="32"/>
                <w:szCs w:val="32"/>
                <w:lang w:val="en-US" w:eastAsia="zh-CN" w:bidi="zh-CN"/>
              </w:rPr>
              <w:t>3月11日13:00-15:00</w:t>
            </w:r>
          </w:p>
          <w:p>
            <w:pPr>
              <w:jc w:val="both"/>
              <w:rPr>
                <w:rFonts w:hint="eastAsia" w:ascii="仿宋_GB2312" w:hAnsi="仿宋_GB2312" w:eastAsia="仿宋_GB2312" w:cs="仿宋_GB2312"/>
                <w:spacing w:val="0"/>
                <w:w w:val="100"/>
                <w:kern w:val="2"/>
                <w:sz w:val="32"/>
                <w:szCs w:val="32"/>
                <w:lang w:val="en-US" w:eastAsia="zh-CN" w:bidi="zh-CN"/>
              </w:rPr>
              <w:pPrChange w:id="48" w:author="不错" w:date="2022-03-04T15:59:05Z">
                <w:pPr>
                  <w:jc w:val="center"/>
                </w:pPr>
              </w:pPrChange>
            </w:pPr>
          </w:p>
        </w:tc>
        <w:tc>
          <w:tcPr>
            <w:tcW w:w="2461" w:type="dxa"/>
            <w:vAlign w:val="center"/>
            <w:tcPrChange w:id="49" w:author="不错" w:date="2022-03-04T15:59:05Z">
              <w:tcPr>
                <w:tcW w:w="2461" w:type="dxa"/>
              </w:tcPr>
            </w:tcPrChange>
          </w:tcPr>
          <w:p>
            <w:pPr>
              <w:jc w:val="both"/>
              <w:rPr>
                <w:rFonts w:hint="default" w:ascii="仿宋_GB2312" w:hAnsi="仿宋_GB2312" w:eastAsia="仿宋_GB2312" w:cs="仿宋_GB2312"/>
                <w:spacing w:val="0"/>
                <w:w w:val="100"/>
                <w:kern w:val="2"/>
                <w:sz w:val="32"/>
                <w:szCs w:val="32"/>
                <w:lang w:val="en-US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2"/>
                <w:sz w:val="32"/>
                <w:szCs w:val="32"/>
                <w:lang w:val="en-US" w:eastAsia="zh-CN" w:bidi="zh-CN"/>
              </w:rPr>
              <w:t>天涯区第一幼儿园、第三幼儿园、新联幼儿园</w:t>
            </w:r>
          </w:p>
        </w:tc>
      </w:tr>
    </w:tbl>
    <w:p>
      <w:pPr>
        <w:jc w:val="center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0"/>
          <w:w w:val="100"/>
          <w:kern w:val="2"/>
          <w:sz w:val="32"/>
          <w:szCs w:val="32"/>
          <w:lang w:val="en-US" w:eastAsia="zh-CN" w:bidi="zh-CN"/>
        </w:rPr>
        <w:t>备注：汇报学校的校长需提前准备交流汇报PPT和相应设备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不错">
    <w15:presenceInfo w15:providerId="WPS Office" w15:userId="2081951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FD0744"/>
    <w:rsid w:val="15C1068C"/>
    <w:rsid w:val="29E9272E"/>
    <w:rsid w:val="2AFF2995"/>
    <w:rsid w:val="3FFD0744"/>
    <w:rsid w:val="4EA74273"/>
    <w:rsid w:val="50662622"/>
    <w:rsid w:val="53230196"/>
    <w:rsid w:val="6BDD0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仿宋_GB2312" w:hAnsi="仿宋_GB2312" w:eastAsia="仿宋_GB2312" w:cs="仿宋_GB2312"/>
      <w:sz w:val="32"/>
      <w:szCs w:val="32"/>
      <w:lang w:val="zh-CN" w:eastAsia="zh-CN" w:bidi="zh-CN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2022-03-04T01:46:00Z</dcterms:created>
  <dc:creator>阿文</dc:creator>
  <cp:lastModifiedBy>不错</cp:lastModifiedBy>
  <cp:lastPrinted>2022-03-04T02:53:00Z</cp:lastPrinted>
  <dcterms:modified xsi:type="dcterms:W3CDTF">2022-03-04T07:59:41Z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AB2D2B6047714B9CA4D4D2AF8206007E</vt:lpwstr>
  </property>
</Properties>
</file>