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insoku/>
        <w:spacing w:line="580" w:lineRule="exact"/>
        <w:rPr>
          <w:rFonts w:ascii="楷体_GB2312" w:hAnsi="楷体_GB2312" w:eastAsia="楷体_GB2312" w:cs="楷体_GB2312"/>
          <w:b/>
          <w:bCs/>
          <w:spacing w:val="-3"/>
          <w:sz w:val="32"/>
          <w:szCs w:val="32"/>
        </w:rPr>
      </w:pPr>
      <w:bookmarkStart w:id="0" w:name="_bookmark3"/>
      <w:bookmarkEnd w:id="0"/>
      <w:r>
        <w:rPr>
          <w:rFonts w:hint="eastAsia" w:ascii="楷体_GB2312" w:hAnsi="楷体_GB2312" w:eastAsia="楷体_GB2312" w:cs="楷体_GB2312"/>
          <w:b/>
          <w:bCs/>
          <w:spacing w:val="-3"/>
          <w:sz w:val="32"/>
          <w:szCs w:val="32"/>
        </w:rPr>
        <w:t>附件</w:t>
      </w:r>
      <w:r>
        <w:rPr>
          <w:rFonts w:hint="eastAsia" w:ascii="楷体_GB2312" w:hAnsi="楷体_GB2312" w:eastAsia="楷体_GB2312" w:cs="楷体_GB2312"/>
          <w:b/>
          <w:bCs/>
          <w:spacing w:val="-3"/>
          <w:sz w:val="32"/>
          <w:szCs w:val="32"/>
          <w:lang w:val="en-US" w:eastAsia="zh-CN"/>
        </w:rPr>
        <w:t>2</w:t>
      </w:r>
      <w:r>
        <w:rPr>
          <w:rFonts w:hint="eastAsia" w:ascii="楷体_GB2312" w:hAnsi="楷体_GB2312" w:eastAsia="楷体_GB2312" w:cs="楷体_GB2312"/>
          <w:b/>
          <w:bCs/>
          <w:spacing w:val="-3"/>
          <w:sz w:val="32"/>
          <w:szCs w:val="32"/>
        </w:rPr>
        <w:t>：</w:t>
      </w:r>
    </w:p>
    <w:p>
      <w:pPr>
        <w:kinsoku/>
        <w:spacing w:line="580" w:lineRule="exact"/>
        <w:jc w:val="center"/>
        <w:rPr>
          <w:rFonts w:hint="default" w:ascii="楷体_GB2312" w:hAnsi="楷体_GB2312" w:eastAsia="楷体_GB2312" w:cs="楷体_GB2312"/>
          <w:b/>
          <w:bCs/>
          <w:spacing w:val="-3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/>
          <w:bCs/>
          <w:spacing w:val="-3"/>
          <w:sz w:val="32"/>
          <w:szCs w:val="32"/>
        </w:rPr>
        <w:t>2021年三亚市</w:t>
      </w:r>
      <w:r>
        <w:rPr>
          <w:rFonts w:hint="eastAsia" w:ascii="楷体_GB2312" w:hAnsi="楷体_GB2312" w:eastAsia="楷体_GB2312" w:cs="楷体_GB2312"/>
          <w:b/>
          <w:bCs/>
          <w:spacing w:val="-3"/>
          <w:sz w:val="32"/>
          <w:szCs w:val="32"/>
          <w:lang w:eastAsia="zh-CN"/>
        </w:rPr>
        <w:t>“雁领天涯”名师培养对象</w:t>
      </w:r>
      <w:r>
        <w:rPr>
          <w:rFonts w:hint="eastAsia" w:ascii="楷体_GB2312" w:hAnsi="楷体_GB2312" w:eastAsia="楷体_GB2312" w:cs="楷体_GB2312"/>
          <w:b/>
          <w:bCs/>
          <w:spacing w:val="-3"/>
          <w:sz w:val="32"/>
          <w:szCs w:val="32"/>
          <w:lang w:val="en-US" w:eastAsia="zh-CN"/>
        </w:rPr>
        <w:t>专题</w:t>
      </w:r>
      <w:r>
        <w:rPr>
          <w:rFonts w:hint="eastAsia" w:ascii="楷体_GB2312" w:hAnsi="楷体_GB2312" w:eastAsia="楷体_GB2312" w:cs="楷体_GB2312"/>
          <w:b/>
          <w:bCs/>
          <w:spacing w:val="-3"/>
          <w:sz w:val="32"/>
          <w:szCs w:val="32"/>
        </w:rPr>
        <w:t>研修</w:t>
      </w:r>
      <w:r>
        <w:rPr>
          <w:rFonts w:hint="eastAsia" w:ascii="楷体_GB2312" w:hAnsi="楷体_GB2312" w:eastAsia="楷体_GB2312" w:cs="楷体_GB2312"/>
          <w:b/>
          <w:bCs/>
          <w:spacing w:val="-3"/>
          <w:sz w:val="32"/>
          <w:szCs w:val="32"/>
          <w:lang w:val="en-US" w:eastAsia="zh-CN"/>
        </w:rPr>
        <w:t>活动安排表</w:t>
      </w:r>
    </w:p>
    <w:tbl>
      <w:tblPr>
        <w:tblStyle w:val="8"/>
        <w:tblW w:w="9998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36"/>
        <w:gridCol w:w="1901"/>
        <w:gridCol w:w="6045"/>
        <w:gridCol w:w="816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6" w:hRule="atLeast"/>
          <w:jc w:val="center"/>
        </w:trPr>
        <w:tc>
          <w:tcPr>
            <w:tcW w:w="3137" w:type="dxa"/>
            <w:gridSpan w:val="2"/>
            <w:tcBorders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20"/>
              <w:widowControl w:val="0"/>
              <w:kinsoku/>
              <w:adjustRightInd/>
              <w:snapToGrid/>
              <w:spacing w:before="0" w:line="480" w:lineRule="exact"/>
              <w:jc w:val="center"/>
              <w:textAlignment w:val="auto"/>
              <w:rPr>
                <w:rFonts w:hint="eastAsia" w:ascii="楷体_GB2312" w:hAnsi="楷体_GB2312" w:eastAsia="楷体_GB2312" w:cs="楷体_GB2312"/>
                <w:b/>
                <w:bCs/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活动时间</w:t>
            </w:r>
          </w:p>
        </w:tc>
        <w:tc>
          <w:tcPr>
            <w:tcW w:w="6045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20"/>
              <w:widowControl w:val="0"/>
              <w:kinsoku/>
              <w:adjustRightInd/>
              <w:snapToGrid/>
              <w:spacing w:before="0" w:line="480" w:lineRule="exact"/>
              <w:jc w:val="center"/>
              <w:textAlignment w:val="auto"/>
              <w:rPr>
                <w:rFonts w:hint="default" w:ascii="楷体_GB2312" w:hAnsi="楷体_GB2312" w:eastAsia="楷体_GB2312" w:cs="楷体_GB2312"/>
                <w:b/>
                <w:bCs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活动内容</w:t>
            </w:r>
          </w:p>
        </w:tc>
        <w:tc>
          <w:tcPr>
            <w:tcW w:w="816" w:type="dxa"/>
            <w:tcBorders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pStyle w:val="20"/>
              <w:widowControl w:val="0"/>
              <w:kinsoku/>
              <w:adjustRightInd/>
              <w:snapToGrid/>
              <w:spacing w:before="0" w:line="480" w:lineRule="exact"/>
              <w:jc w:val="center"/>
              <w:textAlignment w:val="auto"/>
              <w:rPr>
                <w:rFonts w:hint="eastAsia" w:ascii="楷体_GB2312" w:hAnsi="楷体_GB2312" w:eastAsia="楷体_GB2312" w:cs="楷体_GB2312"/>
                <w:b/>
                <w:bCs/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地点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60" w:hRule="atLeast"/>
          <w:jc w:val="center"/>
        </w:trPr>
        <w:tc>
          <w:tcPr>
            <w:tcW w:w="1236" w:type="dxa"/>
            <w:vAlign w:val="center"/>
          </w:tcPr>
          <w:p>
            <w:pPr>
              <w:pStyle w:val="20"/>
              <w:widowControl w:val="0"/>
              <w:kinsoku/>
              <w:adjustRightInd/>
              <w:snapToGrid/>
              <w:spacing w:before="0" w:line="480" w:lineRule="exact"/>
              <w:jc w:val="center"/>
              <w:textAlignment w:val="auto"/>
              <w:rPr>
                <w:rFonts w:hint="eastAsia" w:ascii="楷体_GB2312" w:hAnsi="楷体_GB2312" w:eastAsia="楷体_GB2312" w:cs="楷体_GB2312"/>
                <w:sz w:val="28"/>
                <w:szCs w:val="28"/>
                <w:lang w:eastAsia="zh-CN"/>
              </w:rPr>
            </w:pPr>
            <w:r>
              <w:rPr>
                <w:rFonts w:hint="eastAsia" w:ascii="楷体_GB2312" w:hAnsi="楷体_GB2312" w:eastAsia="楷体_GB2312" w:cs="楷体_GB2312"/>
                <w:sz w:val="28"/>
                <w:szCs w:val="28"/>
                <w:lang w:val="en-US" w:eastAsia="zh-CN"/>
              </w:rPr>
              <w:t>12</w:t>
            </w:r>
            <w:r>
              <w:rPr>
                <w:rFonts w:hint="eastAsia" w:ascii="楷体_GB2312" w:hAnsi="楷体_GB2312" w:eastAsia="楷体_GB2312" w:cs="楷体_GB2312"/>
                <w:sz w:val="28"/>
                <w:szCs w:val="28"/>
              </w:rPr>
              <w:t>月</w:t>
            </w:r>
            <w:r>
              <w:rPr>
                <w:rFonts w:hint="eastAsia" w:ascii="楷体_GB2312" w:hAnsi="楷体_GB2312" w:eastAsia="楷体_GB2312" w:cs="楷体_GB2312"/>
                <w:sz w:val="28"/>
                <w:szCs w:val="28"/>
                <w:lang w:val="en-US" w:eastAsia="zh-CN"/>
              </w:rPr>
              <w:t>17</w:t>
            </w:r>
            <w:r>
              <w:rPr>
                <w:rFonts w:hint="eastAsia" w:ascii="楷体_GB2312" w:hAnsi="楷体_GB2312" w:eastAsia="楷体_GB2312" w:cs="楷体_GB2312"/>
                <w:sz w:val="28"/>
                <w:szCs w:val="28"/>
              </w:rPr>
              <w:t>日</w:t>
            </w:r>
            <w:r>
              <w:rPr>
                <w:rFonts w:hint="eastAsia" w:ascii="楷体_GB2312" w:hAnsi="楷体_GB2312" w:eastAsia="楷体_GB2312" w:cs="楷体_GB2312"/>
                <w:sz w:val="28"/>
                <w:szCs w:val="28"/>
                <w:lang w:eastAsia="zh-CN"/>
              </w:rPr>
              <w:t>（</w:t>
            </w:r>
            <w:r>
              <w:rPr>
                <w:rFonts w:hint="eastAsia" w:ascii="楷体_GB2312" w:hAnsi="楷体_GB2312" w:eastAsia="楷体_GB2312" w:cs="楷体_GB2312"/>
                <w:sz w:val="28"/>
                <w:szCs w:val="28"/>
                <w:lang w:val="en-US" w:eastAsia="zh-CN"/>
              </w:rPr>
              <w:t>周五</w:t>
            </w:r>
            <w:r>
              <w:rPr>
                <w:rFonts w:hint="eastAsia" w:ascii="楷体_GB2312" w:hAnsi="楷体_GB2312" w:eastAsia="楷体_GB2312" w:cs="楷体_GB2312"/>
                <w:sz w:val="28"/>
                <w:szCs w:val="28"/>
                <w:lang w:eastAsia="zh-CN"/>
              </w:rPr>
              <w:t>）</w:t>
            </w:r>
          </w:p>
        </w:tc>
        <w:tc>
          <w:tcPr>
            <w:tcW w:w="1901" w:type="dxa"/>
            <w:tcBorders>
              <w:right w:val="single" w:color="auto" w:sz="4" w:space="0"/>
            </w:tcBorders>
            <w:vAlign w:val="center"/>
          </w:tcPr>
          <w:p>
            <w:pPr>
              <w:pStyle w:val="20"/>
              <w:widowControl w:val="0"/>
              <w:kinsoku/>
              <w:adjustRightInd/>
              <w:snapToGrid/>
              <w:spacing w:before="1" w:line="480" w:lineRule="exact"/>
              <w:jc w:val="center"/>
              <w:textAlignment w:val="auto"/>
              <w:rPr>
                <w:rFonts w:hint="eastAsia" w:ascii="楷体_GB2312" w:hAnsi="楷体_GB2312" w:eastAsia="楷体_GB2312" w:cs="楷体_GB2312"/>
                <w:sz w:val="28"/>
                <w:szCs w:val="28"/>
                <w:lang w:val="en-US" w:eastAsia="zh-CN"/>
              </w:rPr>
            </w:pPr>
            <w:r>
              <w:rPr>
                <w:rFonts w:hint="eastAsia" w:ascii="楷体_GB2312" w:hAnsi="楷体_GB2312" w:eastAsia="楷体_GB2312" w:cs="楷体_GB2312"/>
                <w:sz w:val="28"/>
                <w:szCs w:val="28"/>
                <w:lang w:val="en-US" w:eastAsia="zh-CN"/>
              </w:rPr>
              <w:t>下午</w:t>
            </w:r>
          </w:p>
        </w:tc>
        <w:tc>
          <w:tcPr>
            <w:tcW w:w="6045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0"/>
              <w:widowControl w:val="0"/>
              <w:kinsoku/>
              <w:adjustRightInd/>
              <w:snapToGrid/>
              <w:spacing w:before="1" w:line="480" w:lineRule="exact"/>
              <w:ind w:left="105" w:leftChars="50" w:right="105" w:rightChars="50"/>
              <w:jc w:val="center"/>
              <w:textAlignment w:val="auto"/>
              <w:rPr>
                <w:rFonts w:ascii="楷体_GB2312" w:hAnsi="楷体_GB2312" w:eastAsia="楷体_GB2312" w:cs="楷体_GB2312"/>
                <w:bCs/>
                <w:kern w:val="22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Cs/>
                <w:kern w:val="22"/>
                <w:sz w:val="28"/>
                <w:szCs w:val="28"/>
              </w:rPr>
              <w:t>报到，</w:t>
            </w:r>
            <w:r>
              <w:rPr>
                <w:rFonts w:hint="eastAsia" w:ascii="楷体_GB2312" w:hAnsi="楷体_GB2312" w:eastAsia="楷体_GB2312" w:cs="楷体_GB2312"/>
                <w:bCs/>
                <w:kern w:val="22"/>
                <w:sz w:val="28"/>
                <w:szCs w:val="28"/>
                <w:lang w:val="en-US" w:eastAsia="zh-CN"/>
              </w:rPr>
              <w:t>领取研修资料，</w:t>
            </w:r>
            <w:r>
              <w:rPr>
                <w:rFonts w:hint="eastAsia" w:ascii="楷体_GB2312" w:hAnsi="楷体_GB2312" w:eastAsia="楷体_GB2312" w:cs="楷体_GB2312"/>
                <w:bCs/>
                <w:kern w:val="22"/>
                <w:sz w:val="28"/>
                <w:szCs w:val="28"/>
              </w:rPr>
              <w:t>办理入住手续。</w:t>
            </w:r>
          </w:p>
        </w:tc>
        <w:tc>
          <w:tcPr>
            <w:tcW w:w="816" w:type="dxa"/>
            <w:vMerge w:val="restart"/>
            <w:tcBorders>
              <w:left w:val="single" w:color="auto" w:sz="4" w:space="0"/>
            </w:tcBorders>
            <w:vAlign w:val="center"/>
          </w:tcPr>
          <w:p>
            <w:pPr>
              <w:pStyle w:val="20"/>
              <w:widowControl w:val="0"/>
              <w:kinsoku/>
              <w:adjustRightInd/>
              <w:snapToGrid/>
              <w:spacing w:before="1" w:line="480" w:lineRule="exact"/>
              <w:ind w:right="105" w:rightChars="50"/>
              <w:jc w:val="center"/>
              <w:textAlignment w:val="auto"/>
              <w:rPr>
                <w:rFonts w:hint="eastAsia" w:ascii="楷体_GB2312" w:hAnsi="楷体_GB2312" w:eastAsia="楷体_GB2312" w:cs="楷体_GB2312"/>
                <w:bCs/>
                <w:kern w:val="22"/>
                <w:sz w:val="28"/>
                <w:szCs w:val="28"/>
              </w:rPr>
              <w:pPrChange w:id="0" w:author="不错" w:date="2021-12-13T16:03:09Z">
                <w:pPr>
                  <w:pStyle w:val="20"/>
                  <w:widowControl w:val="0"/>
                  <w:kinsoku/>
                  <w:adjustRightInd/>
                  <w:snapToGrid/>
                  <w:spacing w:before="1" w:line="480" w:lineRule="exact"/>
                  <w:ind w:right="105" w:rightChars="50"/>
                  <w:jc w:val="both"/>
                  <w:textAlignment w:val="auto"/>
                </w:pPr>
              </w:pPrChange>
            </w:pPr>
            <w:r>
              <w:rPr>
                <w:rFonts w:hint="eastAsia" w:ascii="楷体_GB2312" w:hAnsi="楷体_GB2312" w:eastAsia="楷体_GB2312" w:cs="楷体_GB2312"/>
                <w:bCs/>
                <w:kern w:val="22"/>
                <w:sz w:val="28"/>
                <w:szCs w:val="28"/>
                <w:lang w:val="en-US" w:eastAsia="zh-CN"/>
              </w:rPr>
              <w:t>博鳌亚洲湾国际大酒店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  <w:jc w:val="center"/>
        </w:trPr>
        <w:tc>
          <w:tcPr>
            <w:tcW w:w="1236" w:type="dxa"/>
            <w:vMerge w:val="restart"/>
            <w:tcBorders>
              <w:top w:val="nil"/>
            </w:tcBorders>
            <w:vAlign w:val="center"/>
          </w:tcPr>
          <w:p>
            <w:pPr>
              <w:pStyle w:val="20"/>
              <w:widowControl w:val="0"/>
              <w:kinsoku/>
              <w:adjustRightInd/>
              <w:snapToGrid/>
              <w:spacing w:line="480" w:lineRule="exact"/>
              <w:jc w:val="center"/>
              <w:textAlignment w:val="auto"/>
              <w:rPr>
                <w:rFonts w:ascii="楷体_GB2312" w:hAnsi="楷体_GB2312" w:eastAsia="楷体_GB2312" w:cs="楷体_GB2312"/>
                <w:sz w:val="28"/>
                <w:szCs w:val="28"/>
                <w:lang w:val="en-US"/>
              </w:rPr>
            </w:pPr>
            <w:r>
              <w:rPr>
                <w:rFonts w:hint="eastAsia" w:ascii="楷体_GB2312" w:hAnsi="楷体_GB2312" w:eastAsia="楷体_GB2312" w:cs="楷体_GB2312"/>
                <w:sz w:val="28"/>
                <w:szCs w:val="28"/>
                <w:lang w:val="en-US"/>
              </w:rPr>
              <w:t>1</w:t>
            </w:r>
            <w:r>
              <w:rPr>
                <w:rFonts w:hint="eastAsia" w:ascii="楷体_GB2312" w:hAnsi="楷体_GB2312" w:eastAsia="楷体_GB2312" w:cs="楷体_GB2312"/>
                <w:sz w:val="28"/>
                <w:szCs w:val="28"/>
                <w:lang w:val="en-US" w:eastAsia="zh-CN"/>
              </w:rPr>
              <w:t>2</w:t>
            </w:r>
            <w:r>
              <w:rPr>
                <w:rFonts w:hint="eastAsia" w:ascii="楷体_GB2312" w:hAnsi="楷体_GB2312" w:eastAsia="楷体_GB2312" w:cs="楷体_GB2312"/>
                <w:sz w:val="28"/>
                <w:szCs w:val="28"/>
                <w:lang w:val="en-US"/>
              </w:rPr>
              <w:t>月</w:t>
            </w:r>
            <w:r>
              <w:rPr>
                <w:rFonts w:hint="eastAsia" w:ascii="楷体_GB2312" w:hAnsi="楷体_GB2312" w:eastAsia="楷体_GB2312" w:cs="楷体_GB2312"/>
                <w:sz w:val="28"/>
                <w:szCs w:val="28"/>
                <w:lang w:val="en-US" w:eastAsia="zh-CN"/>
              </w:rPr>
              <w:t>18</w:t>
            </w:r>
            <w:r>
              <w:rPr>
                <w:rFonts w:hint="eastAsia" w:ascii="楷体_GB2312" w:hAnsi="楷体_GB2312" w:eastAsia="楷体_GB2312" w:cs="楷体_GB2312"/>
                <w:sz w:val="28"/>
                <w:szCs w:val="28"/>
                <w:lang w:val="en-US"/>
              </w:rPr>
              <w:t>日</w:t>
            </w:r>
          </w:p>
          <w:p>
            <w:pPr>
              <w:widowControl w:val="0"/>
              <w:kinsoku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楷体_GB2312" w:hAnsi="楷体_GB2312" w:eastAsia="楷体_GB2312" w:cs="楷体_GB2312"/>
                <w:sz w:val="28"/>
                <w:szCs w:val="28"/>
                <w:lang w:eastAsia="zh-CN"/>
              </w:rPr>
            </w:pPr>
            <w:r>
              <w:rPr>
                <w:rFonts w:hint="eastAsia" w:ascii="楷体_GB2312" w:hAnsi="楷体_GB2312" w:eastAsia="楷体_GB2312" w:cs="楷体_GB2312"/>
                <w:sz w:val="28"/>
                <w:szCs w:val="28"/>
                <w:lang w:eastAsia="zh-CN"/>
              </w:rPr>
              <w:t>（</w:t>
            </w:r>
            <w:r>
              <w:rPr>
                <w:rFonts w:hint="eastAsia" w:ascii="楷体_GB2312" w:hAnsi="楷体_GB2312" w:eastAsia="楷体_GB2312" w:cs="楷体_GB2312"/>
                <w:sz w:val="28"/>
                <w:szCs w:val="28"/>
              </w:rPr>
              <w:t>周</w:t>
            </w:r>
            <w:r>
              <w:rPr>
                <w:rFonts w:hint="eastAsia" w:ascii="楷体_GB2312" w:hAnsi="楷体_GB2312" w:eastAsia="楷体_GB2312" w:cs="楷体_GB2312"/>
                <w:sz w:val="28"/>
                <w:szCs w:val="28"/>
                <w:lang w:val="en-US" w:eastAsia="zh-CN"/>
              </w:rPr>
              <w:t>六</w:t>
            </w:r>
            <w:r>
              <w:rPr>
                <w:rFonts w:hint="eastAsia" w:ascii="楷体_GB2312" w:hAnsi="楷体_GB2312" w:eastAsia="楷体_GB2312" w:cs="楷体_GB2312"/>
                <w:sz w:val="28"/>
                <w:szCs w:val="28"/>
                <w:lang w:eastAsia="zh-CN"/>
              </w:rPr>
              <w:t>）</w:t>
            </w:r>
          </w:p>
        </w:tc>
        <w:tc>
          <w:tcPr>
            <w:tcW w:w="1901" w:type="dxa"/>
            <w:vAlign w:val="center"/>
          </w:tcPr>
          <w:p>
            <w:pPr>
              <w:pStyle w:val="20"/>
              <w:widowControl w:val="0"/>
              <w:kinsoku/>
              <w:adjustRightInd/>
              <w:snapToGrid/>
              <w:spacing w:line="480" w:lineRule="exact"/>
              <w:ind w:right="139"/>
              <w:jc w:val="center"/>
              <w:textAlignment w:val="auto"/>
              <w:rPr>
                <w:rFonts w:ascii="楷体_GB2312" w:hAnsi="楷体_GB2312" w:eastAsia="楷体_GB2312" w:cs="楷体_GB2312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sz w:val="28"/>
                <w:szCs w:val="28"/>
              </w:rPr>
              <w:t>0</w:t>
            </w:r>
            <w:r>
              <w:rPr>
                <w:rFonts w:hint="eastAsia" w:ascii="楷体_GB2312" w:hAnsi="楷体_GB2312" w:eastAsia="楷体_GB2312" w:cs="楷体_GB2312"/>
                <w:sz w:val="28"/>
                <w:szCs w:val="28"/>
                <w:lang w:val="en-US"/>
              </w:rPr>
              <w:t>8</w:t>
            </w:r>
            <w:r>
              <w:rPr>
                <w:rFonts w:hint="eastAsia" w:ascii="楷体_GB2312" w:hAnsi="楷体_GB2312" w:eastAsia="楷体_GB2312" w:cs="楷体_GB2312"/>
                <w:sz w:val="28"/>
                <w:szCs w:val="28"/>
              </w:rPr>
              <w:t>:</w:t>
            </w:r>
            <w:r>
              <w:rPr>
                <w:rFonts w:hint="eastAsia" w:ascii="楷体_GB2312" w:hAnsi="楷体_GB2312" w:eastAsia="楷体_GB2312" w:cs="楷体_GB2312"/>
                <w:sz w:val="28"/>
                <w:szCs w:val="28"/>
                <w:lang w:val="en-US"/>
              </w:rPr>
              <w:t>3</w:t>
            </w:r>
            <w:r>
              <w:rPr>
                <w:rFonts w:hint="eastAsia" w:ascii="楷体_GB2312" w:hAnsi="楷体_GB2312" w:eastAsia="楷体_GB2312" w:cs="楷体_GB2312"/>
                <w:sz w:val="28"/>
                <w:szCs w:val="28"/>
              </w:rPr>
              <w:t>0-</w:t>
            </w:r>
            <w:r>
              <w:rPr>
                <w:rFonts w:hint="eastAsia" w:ascii="楷体_GB2312" w:hAnsi="楷体_GB2312" w:eastAsia="楷体_GB2312" w:cs="楷体_GB2312"/>
                <w:sz w:val="28"/>
                <w:szCs w:val="28"/>
                <w:lang w:val="en-US"/>
              </w:rPr>
              <w:t>09</w:t>
            </w:r>
            <w:r>
              <w:rPr>
                <w:rFonts w:hint="eastAsia" w:ascii="楷体_GB2312" w:hAnsi="楷体_GB2312" w:eastAsia="楷体_GB2312" w:cs="楷体_GB2312"/>
                <w:sz w:val="28"/>
                <w:szCs w:val="28"/>
              </w:rPr>
              <w:t>:</w:t>
            </w:r>
            <w:r>
              <w:rPr>
                <w:rFonts w:hint="eastAsia" w:ascii="楷体_GB2312" w:hAnsi="楷体_GB2312" w:eastAsia="楷体_GB2312" w:cs="楷体_GB2312"/>
                <w:sz w:val="28"/>
                <w:szCs w:val="28"/>
                <w:lang w:val="en-US"/>
              </w:rPr>
              <w:t>0</w:t>
            </w:r>
            <w:r>
              <w:rPr>
                <w:rFonts w:hint="eastAsia" w:ascii="楷体_GB2312" w:hAnsi="楷体_GB2312" w:eastAsia="楷体_GB2312" w:cs="楷体_GB2312"/>
                <w:sz w:val="28"/>
                <w:szCs w:val="28"/>
              </w:rPr>
              <w:t>0</w:t>
            </w:r>
          </w:p>
        </w:tc>
        <w:tc>
          <w:tcPr>
            <w:tcW w:w="6045" w:type="dxa"/>
            <w:tcBorders>
              <w:right w:val="single" w:color="auto" w:sz="4" w:space="0"/>
            </w:tcBorders>
            <w:vAlign w:val="center"/>
          </w:tcPr>
          <w:p>
            <w:pPr>
              <w:pStyle w:val="20"/>
              <w:widowControl w:val="0"/>
              <w:kinsoku/>
              <w:adjustRightInd/>
              <w:snapToGrid/>
              <w:spacing w:line="480" w:lineRule="exact"/>
              <w:ind w:right="105" w:rightChars="50"/>
              <w:jc w:val="center"/>
              <w:textAlignment w:val="auto"/>
              <w:rPr>
                <w:rFonts w:ascii="楷体_GB2312" w:hAnsi="楷体_GB2312" w:eastAsia="楷体_GB2312" w:cs="楷体_GB2312"/>
                <w:bCs/>
                <w:kern w:val="22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Cs/>
                <w:kern w:val="22"/>
                <w:sz w:val="28"/>
                <w:szCs w:val="28"/>
                <w:lang w:val="en-US"/>
              </w:rPr>
              <w:t>开班典礼</w:t>
            </w:r>
          </w:p>
        </w:tc>
        <w:tc>
          <w:tcPr>
            <w:tcW w:w="816" w:type="dxa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pStyle w:val="20"/>
              <w:widowControl w:val="0"/>
              <w:kinsoku/>
              <w:adjustRightInd/>
              <w:snapToGrid/>
              <w:spacing w:line="480" w:lineRule="exact"/>
              <w:ind w:left="105" w:leftChars="50" w:right="105" w:rightChars="50"/>
              <w:jc w:val="both"/>
              <w:textAlignment w:val="auto"/>
              <w:rPr>
                <w:rFonts w:hint="eastAsia" w:ascii="楷体_GB2312" w:hAnsi="楷体_GB2312" w:eastAsia="楷体_GB2312" w:cs="楷体_GB2312"/>
                <w:bCs/>
                <w:kern w:val="22"/>
                <w:sz w:val="28"/>
                <w:szCs w:val="28"/>
                <w:lang w:val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89" w:hRule="atLeast"/>
          <w:jc w:val="center"/>
        </w:trPr>
        <w:tc>
          <w:tcPr>
            <w:tcW w:w="1236" w:type="dxa"/>
            <w:vMerge w:val="continue"/>
            <w:vAlign w:val="center"/>
          </w:tcPr>
          <w:p>
            <w:pPr>
              <w:widowControl w:val="0"/>
              <w:kinsoku/>
              <w:adjustRightInd/>
              <w:snapToGrid/>
              <w:spacing w:line="480" w:lineRule="exact"/>
              <w:jc w:val="both"/>
              <w:textAlignment w:val="auto"/>
              <w:rPr>
                <w:rFonts w:ascii="楷体_GB2312" w:hAnsi="楷体_GB2312" w:eastAsia="楷体_GB2312" w:cs="楷体_GB2312"/>
                <w:sz w:val="28"/>
                <w:szCs w:val="28"/>
              </w:rPr>
            </w:pPr>
          </w:p>
        </w:tc>
        <w:tc>
          <w:tcPr>
            <w:tcW w:w="1901" w:type="dxa"/>
            <w:vAlign w:val="center"/>
          </w:tcPr>
          <w:p>
            <w:pPr>
              <w:pStyle w:val="20"/>
              <w:widowControl w:val="0"/>
              <w:kinsoku/>
              <w:adjustRightInd/>
              <w:snapToGrid/>
              <w:spacing w:before="1" w:line="480" w:lineRule="exact"/>
              <w:ind w:left="105" w:leftChars="50" w:right="105" w:rightChars="50"/>
              <w:jc w:val="center"/>
              <w:textAlignment w:val="auto"/>
              <w:rPr>
                <w:rFonts w:hint="eastAsia" w:ascii="楷体_GB2312" w:hAnsi="楷体_GB2312" w:eastAsia="楷体_GB2312" w:cs="楷体_GB2312"/>
                <w:bCs/>
                <w:kern w:val="22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Cs/>
                <w:kern w:val="22"/>
                <w:sz w:val="28"/>
                <w:szCs w:val="28"/>
              </w:rPr>
              <w:t>0</w:t>
            </w:r>
            <w:r>
              <w:rPr>
                <w:rFonts w:hint="eastAsia" w:ascii="楷体_GB2312" w:hAnsi="楷体_GB2312" w:eastAsia="楷体_GB2312" w:cs="楷体_GB2312"/>
                <w:bCs/>
                <w:kern w:val="22"/>
                <w:sz w:val="28"/>
                <w:szCs w:val="28"/>
                <w:lang w:val="en-US"/>
              </w:rPr>
              <w:t>9</w:t>
            </w:r>
            <w:r>
              <w:rPr>
                <w:rFonts w:hint="eastAsia" w:ascii="楷体_GB2312" w:hAnsi="楷体_GB2312" w:eastAsia="楷体_GB2312" w:cs="楷体_GB2312"/>
                <w:bCs/>
                <w:kern w:val="22"/>
                <w:sz w:val="28"/>
                <w:szCs w:val="28"/>
              </w:rPr>
              <w:t>:</w:t>
            </w:r>
            <w:r>
              <w:rPr>
                <w:rFonts w:hint="eastAsia" w:ascii="楷体_GB2312" w:hAnsi="楷体_GB2312" w:eastAsia="楷体_GB2312" w:cs="楷体_GB2312"/>
                <w:bCs/>
                <w:kern w:val="22"/>
                <w:sz w:val="28"/>
                <w:szCs w:val="28"/>
                <w:lang w:val="en-US"/>
              </w:rPr>
              <w:t>0</w:t>
            </w:r>
            <w:r>
              <w:rPr>
                <w:rFonts w:hint="eastAsia" w:ascii="楷体_GB2312" w:hAnsi="楷体_GB2312" w:eastAsia="楷体_GB2312" w:cs="楷体_GB2312"/>
                <w:bCs/>
                <w:kern w:val="22"/>
                <w:sz w:val="28"/>
                <w:szCs w:val="28"/>
              </w:rPr>
              <w:t>0-</w:t>
            </w:r>
            <w:r>
              <w:rPr>
                <w:rFonts w:hint="eastAsia" w:ascii="楷体_GB2312" w:hAnsi="楷体_GB2312" w:eastAsia="楷体_GB2312" w:cs="楷体_GB2312"/>
                <w:bCs/>
                <w:kern w:val="22"/>
                <w:sz w:val="28"/>
                <w:szCs w:val="28"/>
                <w:lang w:val="en-US"/>
              </w:rPr>
              <w:t>1</w:t>
            </w:r>
            <w:r>
              <w:rPr>
                <w:rFonts w:hint="eastAsia" w:ascii="楷体_GB2312" w:hAnsi="楷体_GB2312" w:eastAsia="楷体_GB2312" w:cs="楷体_GB2312"/>
                <w:bCs/>
                <w:kern w:val="22"/>
                <w:sz w:val="28"/>
                <w:szCs w:val="28"/>
                <w:lang w:val="en-US" w:eastAsia="zh-CN"/>
              </w:rPr>
              <w:t>0</w:t>
            </w:r>
            <w:r>
              <w:rPr>
                <w:rFonts w:hint="eastAsia" w:ascii="楷体_GB2312" w:hAnsi="楷体_GB2312" w:eastAsia="楷体_GB2312" w:cs="楷体_GB2312"/>
                <w:bCs/>
                <w:kern w:val="22"/>
                <w:sz w:val="28"/>
                <w:szCs w:val="28"/>
              </w:rPr>
              <w:t>:</w:t>
            </w:r>
            <w:r>
              <w:rPr>
                <w:rFonts w:hint="eastAsia" w:ascii="楷体_GB2312" w:hAnsi="楷体_GB2312" w:eastAsia="楷体_GB2312" w:cs="楷体_GB2312"/>
                <w:bCs/>
                <w:kern w:val="22"/>
                <w:sz w:val="28"/>
                <w:szCs w:val="28"/>
                <w:lang w:val="en-US" w:eastAsia="zh-CN"/>
              </w:rPr>
              <w:t>0</w:t>
            </w:r>
            <w:r>
              <w:rPr>
                <w:rFonts w:hint="eastAsia" w:ascii="楷体_GB2312" w:hAnsi="楷体_GB2312" w:eastAsia="楷体_GB2312" w:cs="楷体_GB2312"/>
                <w:bCs/>
                <w:kern w:val="22"/>
                <w:sz w:val="28"/>
                <w:szCs w:val="28"/>
              </w:rPr>
              <w:t>0</w:t>
            </w:r>
          </w:p>
        </w:tc>
        <w:tc>
          <w:tcPr>
            <w:tcW w:w="6045" w:type="dxa"/>
            <w:vAlign w:val="center"/>
          </w:tcPr>
          <w:p>
            <w:pPr>
              <w:pStyle w:val="20"/>
              <w:widowControl w:val="0"/>
              <w:kinsoku/>
              <w:adjustRightInd/>
              <w:snapToGrid/>
              <w:spacing w:before="1" w:line="480" w:lineRule="exact"/>
              <w:ind w:left="105" w:leftChars="50" w:right="105" w:rightChars="50"/>
              <w:jc w:val="both"/>
              <w:textAlignment w:val="auto"/>
              <w:rPr>
                <w:rFonts w:hint="eastAsia" w:ascii="楷体_GB2312" w:hAnsi="楷体_GB2312" w:eastAsia="楷体_GB2312" w:cs="楷体_GB2312"/>
                <w:bCs/>
                <w:kern w:val="22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Cs/>
                <w:kern w:val="22"/>
                <w:sz w:val="28"/>
                <w:szCs w:val="28"/>
                <w:lang w:val="en-US"/>
              </w:rPr>
              <w:t>专题讲座</w:t>
            </w:r>
            <w:r>
              <w:rPr>
                <w:rFonts w:hint="eastAsia" w:ascii="楷体_GB2312" w:hAnsi="楷体_GB2312" w:eastAsia="楷体_GB2312" w:cs="楷体_GB2312"/>
                <w:bCs/>
                <w:kern w:val="22"/>
                <w:sz w:val="28"/>
                <w:szCs w:val="28"/>
              </w:rPr>
              <w:t>：</w:t>
            </w:r>
            <w:r>
              <w:rPr>
                <w:rFonts w:hint="eastAsia" w:ascii="楷体_GB2312" w:hAnsi="楷体_GB2312" w:eastAsia="楷体_GB2312" w:cs="楷体_GB2312"/>
                <w:bCs/>
                <w:kern w:val="22"/>
                <w:sz w:val="28"/>
                <w:szCs w:val="28"/>
                <w:lang w:eastAsia="zh-CN"/>
              </w:rPr>
              <w:t>《</w:t>
            </w:r>
            <w:r>
              <w:rPr>
                <w:rFonts w:hint="eastAsia" w:ascii="楷体_GB2312" w:hAnsi="楷体_GB2312" w:eastAsia="楷体_GB2312" w:cs="楷体_GB2312"/>
                <w:bCs/>
                <w:kern w:val="22"/>
                <w:sz w:val="28"/>
                <w:szCs w:val="28"/>
                <w:lang w:val="en-US" w:eastAsia="zh-CN"/>
              </w:rPr>
              <w:t>实现中华民族伟大复兴的纲领性文献——党的十九届六中全会精神解读</w:t>
            </w:r>
            <w:r>
              <w:rPr>
                <w:rFonts w:hint="eastAsia" w:ascii="楷体_GB2312" w:hAnsi="楷体_GB2312" w:eastAsia="楷体_GB2312" w:cs="楷体_GB2312"/>
                <w:bCs/>
                <w:kern w:val="22"/>
                <w:sz w:val="28"/>
                <w:szCs w:val="28"/>
                <w:lang w:eastAsia="zh-CN"/>
              </w:rPr>
              <w:t>》（</w:t>
            </w:r>
            <w:r>
              <w:rPr>
                <w:rFonts w:hint="eastAsia" w:ascii="楷体_GB2312" w:hAnsi="楷体_GB2312" w:eastAsia="楷体_GB2312" w:cs="楷体_GB2312"/>
                <w:bCs/>
                <w:kern w:val="22"/>
                <w:sz w:val="28"/>
                <w:szCs w:val="28"/>
                <w:lang w:val="en-US" w:eastAsia="zh-CN"/>
              </w:rPr>
              <w:t>吕锐</w:t>
            </w:r>
            <w:r>
              <w:rPr>
                <w:rFonts w:hint="eastAsia" w:ascii="楷体_GB2312" w:hAnsi="楷体_GB2312" w:eastAsia="楷体_GB2312" w:cs="楷体_GB2312"/>
                <w:bCs/>
                <w:kern w:val="22"/>
                <w:sz w:val="28"/>
                <w:szCs w:val="28"/>
                <w:lang w:eastAsia="zh-CN"/>
              </w:rPr>
              <w:t>）</w:t>
            </w:r>
          </w:p>
        </w:tc>
        <w:tc>
          <w:tcPr>
            <w:tcW w:w="816" w:type="dxa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kinsoku/>
              <w:autoSpaceDE/>
              <w:autoSpaceDN/>
              <w:adjustRightInd/>
              <w:snapToGrid/>
              <w:spacing w:line="480" w:lineRule="exact"/>
              <w:ind w:right="105" w:rightChars="50"/>
              <w:jc w:val="both"/>
              <w:textAlignment w:val="auto"/>
              <w:rPr>
                <w:rFonts w:ascii="楷体_GB2312" w:hAnsi="楷体_GB2312" w:eastAsia="楷体_GB2312" w:cs="楷体_GB2312"/>
                <w:bCs/>
                <w:kern w:val="22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60" w:hRule="atLeast"/>
          <w:jc w:val="center"/>
        </w:trPr>
        <w:tc>
          <w:tcPr>
            <w:tcW w:w="1236" w:type="dxa"/>
            <w:vMerge w:val="continue"/>
            <w:tcBorders>
              <w:top w:val="nil"/>
            </w:tcBorders>
            <w:vAlign w:val="center"/>
          </w:tcPr>
          <w:p>
            <w:pPr>
              <w:widowControl w:val="0"/>
              <w:kinsoku/>
              <w:adjustRightInd/>
              <w:snapToGrid/>
              <w:spacing w:line="480" w:lineRule="exact"/>
              <w:jc w:val="both"/>
              <w:textAlignment w:val="auto"/>
              <w:rPr>
                <w:rFonts w:ascii="楷体_GB2312" w:hAnsi="楷体_GB2312" w:eastAsia="楷体_GB2312" w:cs="楷体_GB2312"/>
                <w:sz w:val="28"/>
                <w:szCs w:val="28"/>
              </w:rPr>
            </w:pPr>
          </w:p>
        </w:tc>
        <w:tc>
          <w:tcPr>
            <w:tcW w:w="1901" w:type="dxa"/>
            <w:vAlign w:val="center"/>
          </w:tcPr>
          <w:p>
            <w:pPr>
              <w:pStyle w:val="20"/>
              <w:widowControl w:val="0"/>
              <w:kinsoku/>
              <w:adjustRightInd/>
              <w:snapToGrid/>
              <w:spacing w:line="480" w:lineRule="exact"/>
              <w:ind w:right="139"/>
              <w:jc w:val="center"/>
              <w:textAlignment w:val="auto"/>
              <w:rPr>
                <w:rFonts w:ascii="楷体_GB2312" w:hAnsi="楷体_GB2312" w:eastAsia="楷体_GB2312" w:cs="楷体_GB2312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sz w:val="28"/>
                <w:szCs w:val="28"/>
              </w:rPr>
              <w:t>1</w:t>
            </w:r>
            <w:r>
              <w:rPr>
                <w:rFonts w:hint="eastAsia" w:ascii="楷体_GB2312" w:hAnsi="楷体_GB2312" w:eastAsia="楷体_GB2312" w:cs="楷体_GB2312"/>
                <w:sz w:val="28"/>
                <w:szCs w:val="28"/>
                <w:lang w:val="en-US" w:eastAsia="zh-CN"/>
              </w:rPr>
              <w:t>0</w:t>
            </w:r>
            <w:r>
              <w:rPr>
                <w:rFonts w:hint="eastAsia" w:ascii="楷体_GB2312" w:hAnsi="楷体_GB2312" w:eastAsia="楷体_GB2312" w:cs="楷体_GB2312"/>
                <w:sz w:val="28"/>
                <w:szCs w:val="28"/>
              </w:rPr>
              <w:t>:</w:t>
            </w:r>
            <w:del w:id="1" w:author="不错" w:date="2021-12-13T15:56:42Z">
              <w:r>
                <w:rPr>
                  <w:rFonts w:hint="default" w:ascii="楷体_GB2312" w:hAnsi="楷体_GB2312" w:eastAsia="楷体_GB2312" w:cs="楷体_GB2312"/>
                  <w:sz w:val="28"/>
                  <w:szCs w:val="28"/>
                  <w:lang w:val="en-US" w:eastAsia="zh-CN"/>
                </w:rPr>
                <w:delText>2</w:delText>
              </w:r>
            </w:del>
            <w:ins w:id="2" w:author="不错" w:date="2021-12-13T15:56:42Z">
              <w:r>
                <w:rPr>
                  <w:rFonts w:hint="eastAsia" w:ascii="楷体_GB2312" w:hAnsi="楷体_GB2312" w:eastAsia="楷体_GB2312" w:cs="楷体_GB2312"/>
                  <w:sz w:val="28"/>
                  <w:szCs w:val="28"/>
                  <w:lang w:val="en-US" w:eastAsia="zh-CN"/>
                </w:rPr>
                <w:t>1</w:t>
              </w:r>
            </w:ins>
            <w:r>
              <w:rPr>
                <w:rFonts w:hint="eastAsia" w:ascii="楷体_GB2312" w:hAnsi="楷体_GB2312" w:eastAsia="楷体_GB2312" w:cs="楷体_GB2312"/>
                <w:sz w:val="28"/>
                <w:szCs w:val="28"/>
              </w:rPr>
              <w:t>0-1</w:t>
            </w:r>
            <w:del w:id="3" w:author="不错" w:date="2021-12-13T15:57:56Z">
              <w:r>
                <w:rPr>
                  <w:rFonts w:hint="default" w:ascii="楷体_GB2312" w:hAnsi="楷体_GB2312" w:eastAsia="楷体_GB2312" w:cs="楷体_GB2312"/>
                  <w:sz w:val="28"/>
                  <w:szCs w:val="28"/>
                  <w:lang w:val="en-US" w:eastAsia="zh-CN"/>
                </w:rPr>
                <w:delText>2</w:delText>
              </w:r>
            </w:del>
            <w:ins w:id="4" w:author="不错" w:date="2021-12-13T15:57:56Z">
              <w:r>
                <w:rPr>
                  <w:rFonts w:hint="eastAsia" w:ascii="楷体_GB2312" w:hAnsi="楷体_GB2312" w:eastAsia="楷体_GB2312" w:cs="楷体_GB2312"/>
                  <w:sz w:val="28"/>
                  <w:szCs w:val="28"/>
                  <w:lang w:val="en-US" w:eastAsia="zh-CN"/>
                </w:rPr>
                <w:t>1</w:t>
              </w:r>
            </w:ins>
            <w:r>
              <w:rPr>
                <w:rFonts w:hint="eastAsia" w:ascii="楷体_GB2312" w:hAnsi="楷体_GB2312" w:eastAsia="楷体_GB2312" w:cs="楷体_GB2312"/>
                <w:sz w:val="28"/>
                <w:szCs w:val="28"/>
              </w:rPr>
              <w:t>:</w:t>
            </w:r>
            <w:del w:id="5" w:author="不错" w:date="2021-12-13T15:58:03Z">
              <w:r>
                <w:rPr>
                  <w:rFonts w:hint="default" w:ascii="楷体_GB2312" w:hAnsi="楷体_GB2312" w:eastAsia="楷体_GB2312" w:cs="楷体_GB2312"/>
                  <w:sz w:val="28"/>
                  <w:szCs w:val="28"/>
                  <w:lang w:val="en-US" w:eastAsia="zh-CN"/>
                </w:rPr>
                <w:delText>0</w:delText>
              </w:r>
            </w:del>
            <w:ins w:id="6" w:author="不错" w:date="2021-12-13T15:58:03Z">
              <w:r>
                <w:rPr>
                  <w:rFonts w:hint="eastAsia" w:ascii="楷体_GB2312" w:hAnsi="楷体_GB2312" w:eastAsia="楷体_GB2312" w:cs="楷体_GB2312"/>
                  <w:sz w:val="28"/>
                  <w:szCs w:val="28"/>
                  <w:lang w:val="en-US" w:eastAsia="zh-CN"/>
                </w:rPr>
                <w:t>1</w:t>
              </w:r>
            </w:ins>
            <w:r>
              <w:rPr>
                <w:rFonts w:hint="eastAsia" w:ascii="楷体_GB2312" w:hAnsi="楷体_GB2312" w:eastAsia="楷体_GB2312" w:cs="楷体_GB2312"/>
                <w:sz w:val="28"/>
                <w:szCs w:val="28"/>
              </w:rPr>
              <w:t>0</w:t>
            </w:r>
          </w:p>
        </w:tc>
        <w:tc>
          <w:tcPr>
            <w:tcW w:w="6045" w:type="dxa"/>
            <w:vAlign w:val="center"/>
          </w:tcPr>
          <w:p>
            <w:pPr>
              <w:kinsoku/>
              <w:autoSpaceDE/>
              <w:autoSpaceDN/>
              <w:adjustRightInd/>
              <w:snapToGrid/>
              <w:spacing w:line="480" w:lineRule="exact"/>
              <w:ind w:left="105" w:leftChars="50" w:right="105" w:rightChars="50"/>
              <w:jc w:val="both"/>
              <w:textAlignment w:val="auto"/>
              <w:rPr>
                <w:rFonts w:ascii="楷体_GB2312" w:hAnsi="楷体_GB2312" w:eastAsia="楷体_GB2312" w:cs="楷体_GB2312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kern w:val="2"/>
                <w:sz w:val="28"/>
                <w:szCs w:val="28"/>
                <w:lang w:val="en-US" w:bidi="zh-CN"/>
              </w:rPr>
              <w:t>专题讲座：</w:t>
            </w:r>
            <w:r>
              <w:rPr>
                <w:rFonts w:hint="eastAsia" w:ascii="楷体_GB2312" w:hAnsi="楷体_GB2312" w:eastAsia="楷体_GB2312" w:cs="楷体_GB2312"/>
                <w:kern w:val="2"/>
                <w:sz w:val="28"/>
                <w:szCs w:val="28"/>
                <w:lang w:bidi="zh-CN"/>
              </w:rPr>
              <w:t>《</w:t>
            </w:r>
            <w:r>
              <w:rPr>
                <w:rFonts w:hint="eastAsia" w:ascii="楷体_GB2312" w:hAnsi="楷体_GB2312" w:eastAsia="楷体_GB2312" w:cs="楷体_GB2312"/>
                <w:kern w:val="2"/>
                <w:sz w:val="28"/>
                <w:szCs w:val="28"/>
                <w:lang w:val="en-US" w:bidi="zh-CN"/>
              </w:rPr>
              <w:t>三亚市</w:t>
            </w:r>
            <w:r>
              <w:rPr>
                <w:rFonts w:hint="eastAsia" w:ascii="楷体_GB2312" w:hAnsi="楷体_GB2312" w:eastAsia="楷体_GB2312" w:cs="楷体_GB2312"/>
                <w:kern w:val="2"/>
                <w:sz w:val="28"/>
                <w:szCs w:val="28"/>
                <w:lang w:bidi="zh-CN"/>
              </w:rPr>
              <w:t>“</w:t>
            </w:r>
            <w:r>
              <w:rPr>
                <w:rFonts w:hint="eastAsia" w:ascii="楷体_GB2312" w:hAnsi="楷体_GB2312" w:eastAsia="楷体_GB2312" w:cs="楷体_GB2312"/>
                <w:kern w:val="2"/>
                <w:sz w:val="28"/>
                <w:szCs w:val="28"/>
                <w:lang w:val="en-US" w:bidi="zh-CN"/>
              </w:rPr>
              <w:t>雁领天涯</w:t>
            </w:r>
            <w:r>
              <w:rPr>
                <w:rFonts w:hint="eastAsia" w:ascii="楷体_GB2312" w:hAnsi="楷体_GB2312" w:eastAsia="楷体_GB2312" w:cs="楷体_GB2312"/>
                <w:kern w:val="2"/>
                <w:sz w:val="28"/>
                <w:szCs w:val="28"/>
                <w:lang w:bidi="zh-CN"/>
              </w:rPr>
              <w:t>”</w:t>
            </w:r>
            <w:r>
              <w:rPr>
                <w:rFonts w:hint="eastAsia" w:ascii="楷体_GB2312" w:hAnsi="楷体_GB2312" w:eastAsia="楷体_GB2312" w:cs="楷体_GB2312"/>
                <w:kern w:val="2"/>
                <w:sz w:val="28"/>
                <w:szCs w:val="28"/>
                <w:lang w:val="en-US" w:bidi="zh-CN"/>
              </w:rPr>
              <w:t>名师培养的方向及实施路径</w:t>
            </w:r>
            <w:r>
              <w:rPr>
                <w:rFonts w:hint="eastAsia" w:ascii="楷体_GB2312" w:hAnsi="楷体_GB2312" w:eastAsia="楷体_GB2312" w:cs="楷体_GB2312"/>
                <w:kern w:val="2"/>
                <w:sz w:val="28"/>
                <w:szCs w:val="28"/>
                <w:lang w:bidi="zh-CN"/>
              </w:rPr>
              <w:t>》（</w:t>
            </w:r>
            <w:r>
              <w:rPr>
                <w:rFonts w:hint="eastAsia" w:ascii="楷体_GB2312" w:hAnsi="楷体_GB2312" w:eastAsia="楷体_GB2312" w:cs="楷体_GB2312"/>
                <w:kern w:val="2"/>
                <w:sz w:val="28"/>
                <w:szCs w:val="28"/>
                <w:lang w:val="en-US" w:bidi="zh-CN"/>
              </w:rPr>
              <w:t>丁勇慧</w:t>
            </w:r>
            <w:r>
              <w:rPr>
                <w:rFonts w:hint="eastAsia" w:ascii="楷体_GB2312" w:hAnsi="楷体_GB2312" w:eastAsia="楷体_GB2312" w:cs="楷体_GB2312"/>
                <w:kern w:val="2"/>
                <w:sz w:val="28"/>
                <w:szCs w:val="28"/>
                <w:lang w:bidi="zh-CN"/>
              </w:rPr>
              <w:t>）</w:t>
            </w:r>
          </w:p>
        </w:tc>
        <w:tc>
          <w:tcPr>
            <w:tcW w:w="816" w:type="dxa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kinsoku/>
              <w:autoSpaceDE/>
              <w:autoSpaceDN/>
              <w:adjustRightInd/>
              <w:snapToGrid/>
              <w:spacing w:line="480" w:lineRule="exact"/>
              <w:ind w:left="105" w:leftChars="50" w:right="105" w:rightChars="50"/>
              <w:jc w:val="both"/>
              <w:textAlignment w:val="auto"/>
              <w:rPr>
                <w:rFonts w:ascii="楷体_GB2312" w:hAnsi="楷体_GB2312" w:eastAsia="楷体_GB2312" w:cs="楷体_GB2312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60" w:hRule="atLeast"/>
          <w:jc w:val="center"/>
          <w:ins w:id="7" w:author="不错" w:date="2021-12-13T15:55:34Z"/>
        </w:trPr>
        <w:tc>
          <w:tcPr>
            <w:tcW w:w="1236" w:type="dxa"/>
            <w:vMerge w:val="continue"/>
            <w:tcBorders>
              <w:top w:val="nil"/>
            </w:tcBorders>
            <w:vAlign w:val="center"/>
          </w:tcPr>
          <w:p>
            <w:pPr>
              <w:widowControl w:val="0"/>
              <w:kinsoku/>
              <w:adjustRightInd/>
              <w:snapToGrid/>
              <w:spacing w:line="480" w:lineRule="exact"/>
              <w:jc w:val="both"/>
              <w:textAlignment w:val="auto"/>
              <w:rPr>
                <w:ins w:id="8" w:author="不错" w:date="2021-12-13T15:55:34Z"/>
                <w:rFonts w:ascii="楷体_GB2312" w:hAnsi="楷体_GB2312" w:eastAsia="楷体_GB2312" w:cs="楷体_GB2312"/>
                <w:sz w:val="28"/>
                <w:szCs w:val="28"/>
              </w:rPr>
            </w:pPr>
          </w:p>
        </w:tc>
        <w:tc>
          <w:tcPr>
            <w:tcW w:w="1901" w:type="dxa"/>
            <w:vAlign w:val="center"/>
          </w:tcPr>
          <w:p>
            <w:pPr>
              <w:pStyle w:val="20"/>
              <w:widowControl w:val="0"/>
              <w:kinsoku/>
              <w:adjustRightInd/>
              <w:snapToGrid/>
              <w:spacing w:line="480" w:lineRule="exact"/>
              <w:ind w:right="139" w:rightChars="0"/>
              <w:jc w:val="center"/>
              <w:textAlignment w:val="auto"/>
              <w:rPr>
                <w:ins w:id="9" w:author="不错" w:date="2021-12-13T15:55:34Z"/>
                <w:rFonts w:hint="eastAsia" w:ascii="楷体_GB2312" w:hAnsi="楷体_GB2312" w:eastAsia="楷体_GB2312" w:cs="楷体_GB2312"/>
                <w:snapToGrid w:val="0"/>
                <w:color w:val="000000"/>
                <w:sz w:val="28"/>
                <w:szCs w:val="28"/>
                <w:lang w:val="zh-CN" w:eastAsia="zh-CN" w:bidi="zh-CN"/>
              </w:rPr>
            </w:pPr>
            <w:r>
              <w:rPr>
                <w:rFonts w:hint="eastAsia" w:ascii="楷体_GB2312" w:hAnsi="楷体_GB2312" w:eastAsia="楷体_GB2312" w:cs="楷体_GB2312"/>
                <w:sz w:val="28"/>
                <w:szCs w:val="28"/>
              </w:rPr>
              <w:t>1</w:t>
            </w:r>
            <w:del w:id="10" w:author="不错" w:date="2021-12-13T15:58:24Z">
              <w:r>
                <w:rPr>
                  <w:rFonts w:hint="default" w:ascii="楷体_GB2312" w:hAnsi="楷体_GB2312" w:eastAsia="楷体_GB2312" w:cs="楷体_GB2312"/>
                  <w:sz w:val="28"/>
                  <w:szCs w:val="28"/>
                  <w:lang w:val="en-US" w:eastAsia="zh-CN"/>
                </w:rPr>
                <w:delText>0</w:delText>
              </w:r>
            </w:del>
            <w:ins w:id="11" w:author="不错" w:date="2021-12-13T15:58:24Z">
              <w:r>
                <w:rPr>
                  <w:rFonts w:hint="eastAsia" w:ascii="楷体_GB2312" w:hAnsi="楷体_GB2312" w:eastAsia="楷体_GB2312" w:cs="楷体_GB2312"/>
                  <w:sz w:val="28"/>
                  <w:szCs w:val="28"/>
                  <w:lang w:val="en-US" w:eastAsia="zh-CN"/>
                </w:rPr>
                <w:t>1</w:t>
              </w:r>
            </w:ins>
            <w:r>
              <w:rPr>
                <w:rFonts w:hint="eastAsia" w:ascii="楷体_GB2312" w:hAnsi="楷体_GB2312" w:eastAsia="楷体_GB2312" w:cs="楷体_GB2312"/>
                <w:sz w:val="28"/>
                <w:szCs w:val="28"/>
              </w:rPr>
              <w:t>:</w:t>
            </w:r>
            <w:del w:id="12" w:author="不错" w:date="2021-12-13T15:58:33Z">
              <w:r>
                <w:rPr>
                  <w:rFonts w:hint="default" w:ascii="楷体_GB2312" w:hAnsi="楷体_GB2312" w:eastAsia="楷体_GB2312" w:cs="楷体_GB2312"/>
                  <w:sz w:val="28"/>
                  <w:szCs w:val="28"/>
                  <w:lang w:val="en-US" w:eastAsia="zh-CN"/>
                </w:rPr>
                <w:delText>1</w:delText>
              </w:r>
            </w:del>
            <w:del w:id="13" w:author="不错" w:date="2021-12-13T15:58:33Z">
              <w:r>
                <w:rPr>
                  <w:rFonts w:hint="default" w:ascii="楷体_GB2312" w:hAnsi="楷体_GB2312" w:eastAsia="楷体_GB2312" w:cs="楷体_GB2312"/>
                  <w:sz w:val="28"/>
                  <w:szCs w:val="28"/>
                  <w:lang w:val="en-US"/>
                </w:rPr>
                <w:delText>0</w:delText>
              </w:r>
            </w:del>
            <w:ins w:id="14" w:author="不错" w:date="2021-12-13T15:58:35Z">
              <w:r>
                <w:rPr>
                  <w:rFonts w:hint="eastAsia" w:ascii="楷体_GB2312" w:hAnsi="楷体_GB2312" w:eastAsia="楷体_GB2312" w:cs="楷体_GB2312"/>
                  <w:sz w:val="28"/>
                  <w:szCs w:val="28"/>
                  <w:lang w:val="en-US" w:eastAsia="zh-CN"/>
                </w:rPr>
                <w:t>1</w:t>
              </w:r>
            </w:ins>
            <w:ins w:id="15" w:author="不错" w:date="2021-12-13T15:58:29Z">
              <w:r>
                <w:rPr>
                  <w:rFonts w:hint="eastAsia" w:ascii="楷体_GB2312" w:hAnsi="楷体_GB2312" w:eastAsia="楷体_GB2312" w:cs="楷体_GB2312"/>
                  <w:sz w:val="28"/>
                  <w:szCs w:val="28"/>
                  <w:lang w:val="en-US" w:eastAsia="zh-CN"/>
                </w:rPr>
                <w:t>0</w:t>
              </w:r>
            </w:ins>
            <w:r>
              <w:rPr>
                <w:rFonts w:hint="eastAsia" w:ascii="楷体_GB2312" w:hAnsi="楷体_GB2312" w:eastAsia="楷体_GB2312" w:cs="楷体_GB2312"/>
                <w:sz w:val="28"/>
                <w:szCs w:val="28"/>
              </w:rPr>
              <w:t>-1</w:t>
            </w:r>
            <w:del w:id="16" w:author="不错" w:date="2021-12-13T15:58:40Z">
              <w:r>
                <w:rPr>
                  <w:rFonts w:hint="default" w:ascii="楷体_GB2312" w:hAnsi="楷体_GB2312" w:eastAsia="楷体_GB2312" w:cs="楷体_GB2312"/>
                  <w:sz w:val="28"/>
                  <w:szCs w:val="28"/>
                  <w:lang w:val="en-US" w:eastAsia="zh-CN"/>
                </w:rPr>
                <w:delText>1</w:delText>
              </w:r>
            </w:del>
            <w:ins w:id="17" w:author="不错" w:date="2021-12-13T15:58:40Z">
              <w:r>
                <w:rPr>
                  <w:rFonts w:hint="eastAsia" w:ascii="楷体_GB2312" w:hAnsi="楷体_GB2312" w:eastAsia="楷体_GB2312" w:cs="楷体_GB2312"/>
                  <w:sz w:val="28"/>
                  <w:szCs w:val="28"/>
                  <w:lang w:val="en-US" w:eastAsia="zh-CN"/>
                </w:rPr>
                <w:t>2</w:t>
              </w:r>
            </w:ins>
            <w:r>
              <w:rPr>
                <w:rFonts w:hint="eastAsia" w:ascii="楷体_GB2312" w:hAnsi="楷体_GB2312" w:eastAsia="楷体_GB2312" w:cs="楷体_GB2312"/>
                <w:sz w:val="28"/>
                <w:szCs w:val="28"/>
              </w:rPr>
              <w:t>:</w:t>
            </w:r>
            <w:del w:id="18" w:author="不错" w:date="2021-12-13T15:58:45Z">
              <w:r>
                <w:rPr>
                  <w:rFonts w:hint="default" w:ascii="楷体_GB2312" w:hAnsi="楷体_GB2312" w:eastAsia="楷体_GB2312" w:cs="楷体_GB2312"/>
                  <w:sz w:val="28"/>
                  <w:szCs w:val="28"/>
                  <w:lang w:val="en-US" w:eastAsia="zh-CN"/>
                </w:rPr>
                <w:delText>1</w:delText>
              </w:r>
            </w:del>
            <w:ins w:id="19" w:author="不错" w:date="2021-12-13T15:58:45Z">
              <w:r>
                <w:rPr>
                  <w:rFonts w:hint="eastAsia" w:ascii="楷体_GB2312" w:hAnsi="楷体_GB2312" w:eastAsia="楷体_GB2312" w:cs="楷体_GB2312"/>
                  <w:sz w:val="28"/>
                  <w:szCs w:val="28"/>
                  <w:lang w:val="en-US" w:eastAsia="zh-CN"/>
                </w:rPr>
                <w:t>0</w:t>
              </w:r>
            </w:ins>
            <w:r>
              <w:rPr>
                <w:rFonts w:hint="eastAsia" w:ascii="楷体_GB2312" w:hAnsi="楷体_GB2312" w:eastAsia="楷体_GB2312" w:cs="楷体_GB2312"/>
                <w:sz w:val="28"/>
                <w:szCs w:val="28"/>
              </w:rPr>
              <w:t>0</w:t>
            </w:r>
          </w:p>
        </w:tc>
        <w:tc>
          <w:tcPr>
            <w:tcW w:w="6045" w:type="dxa"/>
            <w:vAlign w:val="center"/>
          </w:tcPr>
          <w:p>
            <w:pPr>
              <w:kinsoku/>
              <w:autoSpaceDE/>
              <w:autoSpaceDN/>
              <w:adjustRightInd/>
              <w:snapToGrid/>
              <w:spacing w:line="480" w:lineRule="exact"/>
              <w:ind w:left="105" w:leftChars="50" w:right="105" w:rightChars="50"/>
              <w:jc w:val="both"/>
              <w:textAlignment w:val="auto"/>
              <w:rPr>
                <w:ins w:id="20" w:author="不错" w:date="2021-12-13T15:55:34Z"/>
                <w:rFonts w:hint="eastAsia" w:ascii="楷体_GB2312" w:hAnsi="楷体_GB2312" w:eastAsia="楷体_GB2312" w:cs="楷体_GB2312"/>
                <w:snapToGrid w:val="0"/>
                <w:color w:val="000000"/>
                <w:sz w:val="28"/>
                <w:szCs w:val="28"/>
                <w:lang w:val="en-US" w:eastAsia="zh-CN" w:bidi="ar-SA"/>
              </w:rPr>
            </w:pPr>
            <w:del w:id="21" w:author="不错" w:date="2021-12-13T16:00:18Z">
              <w:r>
                <w:rPr>
                  <w:rFonts w:hint="eastAsia" w:ascii="楷体_GB2312" w:hAnsi="楷体_GB2312" w:eastAsia="楷体_GB2312" w:cs="楷体_GB2312"/>
                  <w:kern w:val="2"/>
                  <w:sz w:val="28"/>
                  <w:szCs w:val="28"/>
                  <w:lang w:val="en-US" w:bidi="zh-CN"/>
                </w:rPr>
                <w:delText>专题讲座</w:delText>
              </w:r>
            </w:del>
            <w:ins w:id="22" w:author="不错" w:date="2021-12-13T16:00:18Z">
              <w:r>
                <w:rPr>
                  <w:rFonts w:hint="eastAsia" w:ascii="楷体_GB2312" w:hAnsi="楷体_GB2312" w:eastAsia="楷体_GB2312" w:cs="楷体_GB2312"/>
                  <w:kern w:val="2"/>
                  <w:sz w:val="28"/>
                  <w:szCs w:val="28"/>
                  <w:lang w:val="en-US" w:bidi="zh-CN"/>
                </w:rPr>
                <w:t>展学</w:t>
              </w:r>
            </w:ins>
            <w:ins w:id="23" w:author="不错" w:date="2021-12-13T16:00:22Z">
              <w:r>
                <w:rPr>
                  <w:rFonts w:hint="eastAsia" w:ascii="楷体_GB2312" w:hAnsi="楷体_GB2312" w:eastAsia="楷体_GB2312" w:cs="楷体_GB2312"/>
                  <w:kern w:val="2"/>
                  <w:sz w:val="28"/>
                  <w:szCs w:val="28"/>
                  <w:lang w:val="en-US" w:bidi="zh-CN"/>
                </w:rPr>
                <w:t>交流</w:t>
              </w:r>
            </w:ins>
            <w:r>
              <w:rPr>
                <w:rFonts w:hint="eastAsia" w:ascii="楷体_GB2312" w:hAnsi="楷体_GB2312" w:eastAsia="楷体_GB2312" w:cs="楷体_GB2312"/>
                <w:kern w:val="2"/>
                <w:sz w:val="28"/>
                <w:szCs w:val="28"/>
                <w:lang w:val="en-US" w:bidi="zh-CN"/>
              </w:rPr>
              <w:t>：</w:t>
            </w:r>
            <w:r>
              <w:rPr>
                <w:rFonts w:hint="eastAsia" w:ascii="楷体_GB2312" w:hAnsi="楷体_GB2312" w:eastAsia="楷体_GB2312" w:cs="楷体_GB2312"/>
                <w:kern w:val="2"/>
                <w:sz w:val="28"/>
                <w:szCs w:val="28"/>
                <w:lang w:bidi="zh-CN"/>
              </w:rPr>
              <w:t>《</w:t>
            </w:r>
            <w:ins w:id="24" w:author="不错" w:date="2021-12-13T16:02:23Z">
              <w:r>
                <w:rPr>
                  <w:rFonts w:hint="eastAsia" w:ascii="楷体_GB2312" w:hAnsi="楷体_GB2312" w:eastAsia="楷体_GB2312" w:cs="楷体_GB2312"/>
                  <w:kern w:val="2"/>
                  <w:sz w:val="28"/>
                  <w:szCs w:val="28"/>
                  <w:lang w:bidi="zh-CN"/>
                </w:rPr>
                <w:t>“</w:t>
              </w:r>
            </w:ins>
            <w:ins w:id="25" w:author="不错" w:date="2021-12-13T16:02:06Z">
              <w:r>
                <w:rPr>
                  <w:rFonts w:hint="eastAsia" w:ascii="楷体_GB2312" w:hAnsi="楷体_GB2312" w:eastAsia="楷体_GB2312" w:cs="楷体_GB2312"/>
                  <w:kern w:val="2"/>
                  <w:sz w:val="28"/>
                  <w:szCs w:val="28"/>
                  <w:lang w:bidi="zh-CN"/>
                </w:rPr>
                <w:t>雁领天涯</w:t>
              </w:r>
            </w:ins>
            <w:ins w:id="26" w:author="不错" w:date="2021-12-13T16:02:27Z">
              <w:r>
                <w:rPr>
                  <w:rFonts w:hint="eastAsia" w:ascii="楷体_GB2312" w:hAnsi="楷体_GB2312" w:eastAsia="楷体_GB2312" w:cs="楷体_GB2312"/>
                  <w:kern w:val="2"/>
                  <w:sz w:val="28"/>
                  <w:szCs w:val="28"/>
                  <w:lang w:bidi="zh-CN"/>
                </w:rPr>
                <w:t>”</w:t>
              </w:r>
            </w:ins>
            <w:ins w:id="27" w:author="不错" w:date="2021-12-13T16:02:15Z">
              <w:r>
                <w:rPr>
                  <w:rFonts w:hint="eastAsia" w:ascii="楷体_GB2312" w:hAnsi="楷体_GB2312" w:eastAsia="楷体_GB2312" w:cs="楷体_GB2312"/>
                  <w:kern w:val="2"/>
                  <w:sz w:val="28"/>
                  <w:szCs w:val="28"/>
                  <w:lang w:bidi="zh-CN"/>
                </w:rPr>
                <w:t>学科</w:t>
              </w:r>
            </w:ins>
            <w:ins w:id="28" w:author="不错" w:date="2021-12-13T16:02:17Z">
              <w:r>
                <w:rPr>
                  <w:rFonts w:hint="eastAsia" w:ascii="楷体_GB2312" w:hAnsi="楷体_GB2312" w:eastAsia="楷体_GB2312" w:cs="楷体_GB2312"/>
                  <w:kern w:val="2"/>
                  <w:sz w:val="28"/>
                  <w:szCs w:val="28"/>
                  <w:lang w:bidi="zh-CN"/>
                </w:rPr>
                <w:t>共同体</w:t>
              </w:r>
            </w:ins>
            <w:ins w:id="29" w:author="不错" w:date="2021-12-13T16:02:18Z">
              <w:r>
                <w:rPr>
                  <w:rFonts w:hint="eastAsia" w:ascii="楷体_GB2312" w:hAnsi="楷体_GB2312" w:eastAsia="楷体_GB2312" w:cs="楷体_GB2312"/>
                  <w:kern w:val="2"/>
                  <w:sz w:val="28"/>
                  <w:szCs w:val="28"/>
                  <w:lang w:bidi="zh-CN"/>
                </w:rPr>
                <w:t>成员</w:t>
              </w:r>
            </w:ins>
            <w:ins w:id="30" w:author="不错" w:date="2021-12-13T16:00:52Z">
              <w:r>
                <w:rPr>
                  <w:rFonts w:hint="eastAsia" w:ascii="楷体_GB2312" w:hAnsi="楷体_GB2312" w:eastAsia="楷体_GB2312" w:cs="楷体_GB2312"/>
                  <w:kern w:val="2"/>
                  <w:sz w:val="28"/>
                  <w:szCs w:val="28"/>
                  <w:lang w:bidi="zh-CN"/>
                </w:rPr>
                <w:t>自我</w:t>
              </w:r>
            </w:ins>
            <w:ins w:id="31" w:author="不错" w:date="2021-12-13T16:00:53Z">
              <w:r>
                <w:rPr>
                  <w:rFonts w:hint="eastAsia" w:ascii="楷体_GB2312" w:hAnsi="楷体_GB2312" w:eastAsia="楷体_GB2312" w:cs="楷体_GB2312"/>
                  <w:kern w:val="2"/>
                  <w:sz w:val="28"/>
                  <w:szCs w:val="28"/>
                  <w:lang w:bidi="zh-CN"/>
                </w:rPr>
                <w:t>发展</w:t>
              </w:r>
            </w:ins>
            <w:ins w:id="32" w:author="不错" w:date="2021-12-13T16:01:00Z">
              <w:r>
                <w:rPr>
                  <w:rFonts w:hint="eastAsia" w:ascii="楷体_GB2312" w:hAnsi="楷体_GB2312" w:eastAsia="楷体_GB2312" w:cs="楷体_GB2312"/>
                  <w:kern w:val="2"/>
                  <w:sz w:val="28"/>
                  <w:szCs w:val="28"/>
                  <w:lang w:bidi="zh-CN"/>
                </w:rPr>
                <w:t>规划书</w:t>
              </w:r>
            </w:ins>
            <w:ins w:id="33" w:author="不错" w:date="2021-12-13T16:02:34Z">
              <w:r>
                <w:rPr>
                  <w:rFonts w:hint="eastAsia" w:ascii="楷体_GB2312" w:hAnsi="楷体_GB2312" w:eastAsia="楷体_GB2312" w:cs="楷体_GB2312"/>
                  <w:kern w:val="2"/>
                  <w:sz w:val="28"/>
                  <w:szCs w:val="28"/>
                  <w:lang w:bidi="zh-CN"/>
                </w:rPr>
                <w:t>的</w:t>
              </w:r>
            </w:ins>
            <w:ins w:id="34" w:author="不错" w:date="2021-12-13T16:02:38Z">
              <w:r>
                <w:rPr>
                  <w:rFonts w:hint="eastAsia" w:ascii="楷体_GB2312" w:hAnsi="楷体_GB2312" w:eastAsia="楷体_GB2312" w:cs="楷体_GB2312"/>
                  <w:kern w:val="2"/>
                  <w:sz w:val="28"/>
                  <w:szCs w:val="28"/>
                  <w:lang w:bidi="zh-CN"/>
                </w:rPr>
                <w:t>设计</w:t>
              </w:r>
            </w:ins>
            <w:del w:id="35" w:author="不错" w:date="2021-12-13T16:01:04Z">
              <w:r>
                <w:rPr>
                  <w:rFonts w:hint="eastAsia" w:ascii="楷体_GB2312" w:hAnsi="楷体_GB2312" w:eastAsia="楷体_GB2312" w:cs="楷体_GB2312"/>
                  <w:kern w:val="2"/>
                  <w:sz w:val="28"/>
                  <w:szCs w:val="28"/>
                  <w:lang w:val="en-US" w:bidi="zh-CN"/>
                </w:rPr>
                <w:delText>三亚市</w:delText>
              </w:r>
            </w:del>
            <w:del w:id="36" w:author="不错" w:date="2021-12-13T16:01:04Z">
              <w:r>
                <w:rPr>
                  <w:rFonts w:hint="eastAsia" w:ascii="楷体_GB2312" w:hAnsi="楷体_GB2312" w:eastAsia="楷体_GB2312" w:cs="楷体_GB2312"/>
                  <w:kern w:val="2"/>
                  <w:sz w:val="28"/>
                  <w:szCs w:val="28"/>
                  <w:lang w:bidi="zh-CN"/>
                </w:rPr>
                <w:delText>“</w:delText>
              </w:r>
            </w:del>
            <w:del w:id="37" w:author="不错" w:date="2021-12-13T16:01:04Z">
              <w:r>
                <w:rPr>
                  <w:rFonts w:hint="eastAsia" w:ascii="楷体_GB2312" w:hAnsi="楷体_GB2312" w:eastAsia="楷体_GB2312" w:cs="楷体_GB2312"/>
                  <w:kern w:val="2"/>
                  <w:sz w:val="28"/>
                  <w:szCs w:val="28"/>
                  <w:lang w:val="en-US" w:bidi="zh-CN"/>
                </w:rPr>
                <w:delText>雁领天涯</w:delText>
              </w:r>
            </w:del>
            <w:del w:id="38" w:author="不错" w:date="2021-12-13T16:01:04Z">
              <w:r>
                <w:rPr>
                  <w:rFonts w:hint="eastAsia" w:ascii="楷体_GB2312" w:hAnsi="楷体_GB2312" w:eastAsia="楷体_GB2312" w:cs="楷体_GB2312"/>
                  <w:kern w:val="2"/>
                  <w:sz w:val="28"/>
                  <w:szCs w:val="28"/>
                  <w:lang w:bidi="zh-CN"/>
                </w:rPr>
                <w:delText>”</w:delText>
              </w:r>
            </w:del>
            <w:del w:id="39" w:author="不错" w:date="2021-12-13T16:01:04Z">
              <w:r>
                <w:rPr>
                  <w:rFonts w:hint="eastAsia" w:ascii="楷体_GB2312" w:hAnsi="楷体_GB2312" w:eastAsia="楷体_GB2312" w:cs="楷体_GB2312"/>
                  <w:kern w:val="2"/>
                  <w:sz w:val="28"/>
                  <w:szCs w:val="28"/>
                  <w:lang w:val="en-US" w:bidi="zh-CN"/>
                </w:rPr>
                <w:delText>名师培养的方向及实施路径</w:delText>
              </w:r>
            </w:del>
            <w:r>
              <w:rPr>
                <w:rFonts w:hint="eastAsia" w:ascii="楷体_GB2312" w:hAnsi="楷体_GB2312" w:eastAsia="楷体_GB2312" w:cs="楷体_GB2312"/>
                <w:kern w:val="2"/>
                <w:sz w:val="28"/>
                <w:szCs w:val="28"/>
                <w:lang w:bidi="zh-CN"/>
              </w:rPr>
              <w:t>》（</w:t>
            </w:r>
            <w:ins w:id="40" w:author="不错" w:date="2021-12-13T16:02:52Z">
              <w:r>
                <w:rPr>
                  <w:rFonts w:hint="eastAsia" w:ascii="楷体_GB2312" w:hAnsi="楷体_GB2312" w:eastAsia="楷体_GB2312" w:cs="楷体_GB2312"/>
                  <w:kern w:val="2"/>
                  <w:sz w:val="28"/>
                  <w:szCs w:val="28"/>
                  <w:lang w:bidi="zh-CN"/>
                </w:rPr>
                <w:t>刘顺泉</w:t>
              </w:r>
            </w:ins>
            <w:del w:id="41" w:author="不错" w:date="2021-12-13T16:02:43Z">
              <w:r>
                <w:rPr>
                  <w:rFonts w:hint="eastAsia" w:ascii="楷体_GB2312" w:hAnsi="楷体_GB2312" w:eastAsia="楷体_GB2312" w:cs="楷体_GB2312"/>
                  <w:kern w:val="2"/>
                  <w:sz w:val="28"/>
                  <w:szCs w:val="28"/>
                  <w:lang w:val="en-US" w:bidi="zh-CN"/>
                </w:rPr>
                <w:delText>丁勇慧</w:delText>
              </w:r>
            </w:del>
            <w:r>
              <w:rPr>
                <w:rFonts w:hint="eastAsia" w:ascii="楷体_GB2312" w:hAnsi="楷体_GB2312" w:eastAsia="楷体_GB2312" w:cs="楷体_GB2312"/>
                <w:kern w:val="2"/>
                <w:sz w:val="28"/>
                <w:szCs w:val="28"/>
                <w:lang w:bidi="zh-CN"/>
              </w:rPr>
              <w:t>）</w:t>
            </w:r>
          </w:p>
        </w:tc>
        <w:tc>
          <w:tcPr>
            <w:tcW w:w="816" w:type="dxa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kinsoku/>
              <w:autoSpaceDE/>
              <w:autoSpaceDN/>
              <w:adjustRightInd/>
              <w:snapToGrid/>
              <w:spacing w:line="480" w:lineRule="exact"/>
              <w:ind w:left="105" w:leftChars="50" w:right="105" w:rightChars="50"/>
              <w:jc w:val="both"/>
              <w:textAlignment w:val="auto"/>
              <w:rPr>
                <w:ins w:id="42" w:author="不错" w:date="2021-12-13T15:55:34Z"/>
                <w:rFonts w:ascii="楷体_GB2312" w:hAnsi="楷体_GB2312" w:eastAsia="楷体_GB2312" w:cs="楷体_GB2312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60" w:hRule="atLeast"/>
          <w:jc w:val="center"/>
        </w:trPr>
        <w:tc>
          <w:tcPr>
            <w:tcW w:w="1236" w:type="dxa"/>
            <w:vMerge w:val="continue"/>
            <w:vAlign w:val="center"/>
          </w:tcPr>
          <w:p>
            <w:pPr>
              <w:kinsoku/>
              <w:autoSpaceDE/>
              <w:autoSpaceDN/>
              <w:adjustRightInd/>
              <w:snapToGrid/>
              <w:spacing w:line="480" w:lineRule="exact"/>
              <w:ind w:left="105" w:leftChars="50" w:right="105" w:rightChars="50"/>
              <w:jc w:val="both"/>
              <w:textAlignment w:val="auto"/>
              <w:rPr>
                <w:sz w:val="28"/>
                <w:szCs w:val="28"/>
              </w:rPr>
            </w:pPr>
          </w:p>
        </w:tc>
        <w:tc>
          <w:tcPr>
            <w:tcW w:w="1901" w:type="dxa"/>
            <w:vAlign w:val="center"/>
          </w:tcPr>
          <w:p>
            <w:pPr>
              <w:kinsoku/>
              <w:autoSpaceDE/>
              <w:autoSpaceDN/>
              <w:adjustRightInd/>
              <w:snapToGrid/>
              <w:spacing w:line="480" w:lineRule="exact"/>
              <w:ind w:left="105" w:leftChars="50" w:right="105" w:rightChars="50"/>
              <w:jc w:val="center"/>
              <w:textAlignment w:val="auto"/>
              <w:rPr>
                <w:rFonts w:hint="eastAsia" w:ascii="楷体_GB2312" w:hAnsi="楷体_GB2312" w:eastAsia="楷体_GB2312" w:cs="楷体_GB2312"/>
                <w:sz w:val="28"/>
                <w:szCs w:val="28"/>
                <w:lang w:val="en-US" w:eastAsia="zh-CN"/>
              </w:rPr>
            </w:pPr>
            <w:r>
              <w:rPr>
                <w:rFonts w:hint="eastAsia" w:ascii="楷体_GB2312" w:hAnsi="楷体_GB2312" w:eastAsia="楷体_GB2312" w:cs="楷体_GB2312"/>
                <w:sz w:val="28"/>
                <w:szCs w:val="28"/>
                <w:lang w:val="en-US" w:eastAsia="zh-CN"/>
              </w:rPr>
              <w:t>15:00-16:30</w:t>
            </w:r>
          </w:p>
        </w:tc>
        <w:tc>
          <w:tcPr>
            <w:tcW w:w="6045" w:type="dxa"/>
            <w:vAlign w:val="center"/>
          </w:tcPr>
          <w:p>
            <w:pPr>
              <w:kinsoku/>
              <w:autoSpaceDE/>
              <w:autoSpaceDN/>
              <w:adjustRightInd/>
              <w:snapToGrid/>
              <w:spacing w:line="480" w:lineRule="exact"/>
              <w:ind w:left="105" w:leftChars="50" w:right="105" w:rightChars="50"/>
              <w:jc w:val="both"/>
              <w:textAlignment w:val="auto"/>
              <w:rPr>
                <w:rFonts w:hint="default" w:ascii="楷体_GB2312" w:hAnsi="楷体_GB2312" w:eastAsia="楷体_GB2312" w:cs="楷体_GB2312"/>
                <w:sz w:val="28"/>
                <w:szCs w:val="28"/>
                <w:lang w:val="en-US"/>
              </w:rPr>
            </w:pPr>
            <w:r>
              <w:rPr>
                <w:rFonts w:hint="eastAsia" w:ascii="楷体_GB2312" w:hAnsi="楷体_GB2312" w:eastAsia="楷体_GB2312" w:cs="楷体_GB2312"/>
                <w:bCs/>
                <w:snapToGrid w:val="0"/>
                <w:color w:val="000000"/>
                <w:kern w:val="22"/>
                <w:sz w:val="28"/>
                <w:szCs w:val="28"/>
                <w:lang w:val="en-US" w:eastAsia="zh-CN" w:bidi="zh-CN"/>
              </w:rPr>
              <w:t>分组讨论：各学科共同体围绕学科共同体建设目标任务和工作措施展开讨论</w:t>
            </w:r>
          </w:p>
        </w:tc>
        <w:tc>
          <w:tcPr>
            <w:tcW w:w="816" w:type="dxa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kinsoku/>
              <w:autoSpaceDE/>
              <w:autoSpaceDN/>
              <w:adjustRightInd/>
              <w:snapToGrid/>
              <w:spacing w:line="480" w:lineRule="exact"/>
              <w:ind w:left="105" w:leftChars="50" w:right="105" w:rightChars="50"/>
              <w:jc w:val="both"/>
              <w:textAlignment w:val="auto"/>
              <w:rPr>
                <w:rFonts w:hint="eastAsia" w:ascii="楷体_GB2312" w:hAnsi="楷体_GB2312" w:eastAsia="楷体_GB2312" w:cs="楷体_GB2312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60" w:hRule="atLeast"/>
          <w:jc w:val="center"/>
        </w:trPr>
        <w:tc>
          <w:tcPr>
            <w:tcW w:w="1236" w:type="dxa"/>
            <w:vMerge w:val="continue"/>
            <w:vAlign w:val="center"/>
          </w:tcPr>
          <w:p>
            <w:pPr>
              <w:kinsoku/>
              <w:autoSpaceDE/>
              <w:autoSpaceDN/>
              <w:adjustRightInd/>
              <w:snapToGrid/>
              <w:spacing w:line="480" w:lineRule="exact"/>
              <w:ind w:left="105" w:leftChars="50" w:right="105" w:rightChars="50"/>
              <w:jc w:val="both"/>
              <w:textAlignment w:val="auto"/>
              <w:rPr>
                <w:sz w:val="28"/>
                <w:szCs w:val="28"/>
              </w:rPr>
            </w:pPr>
          </w:p>
        </w:tc>
        <w:tc>
          <w:tcPr>
            <w:tcW w:w="1901" w:type="dxa"/>
            <w:vAlign w:val="center"/>
          </w:tcPr>
          <w:p>
            <w:pPr>
              <w:kinsoku/>
              <w:autoSpaceDE/>
              <w:autoSpaceDN/>
              <w:adjustRightInd/>
              <w:snapToGrid/>
              <w:spacing w:line="480" w:lineRule="exact"/>
              <w:ind w:left="105" w:leftChars="50" w:right="105" w:rightChars="50"/>
              <w:jc w:val="center"/>
              <w:textAlignment w:val="auto"/>
              <w:rPr>
                <w:rFonts w:hint="eastAsia" w:ascii="楷体_GB2312" w:hAnsi="楷体_GB2312" w:eastAsia="楷体_GB2312" w:cs="楷体_GB2312"/>
                <w:sz w:val="28"/>
                <w:szCs w:val="28"/>
                <w:lang w:val="en-US" w:eastAsia="zh-CN"/>
              </w:rPr>
            </w:pPr>
            <w:r>
              <w:rPr>
                <w:rFonts w:hint="eastAsia" w:ascii="楷体_GB2312" w:hAnsi="楷体_GB2312" w:eastAsia="楷体_GB2312" w:cs="楷体_GB2312"/>
                <w:sz w:val="28"/>
                <w:szCs w:val="28"/>
                <w:lang w:val="en-US" w:eastAsia="zh-CN"/>
              </w:rPr>
              <w:t>16:30-18:00</w:t>
            </w:r>
          </w:p>
        </w:tc>
        <w:tc>
          <w:tcPr>
            <w:tcW w:w="6045" w:type="dxa"/>
            <w:vAlign w:val="center"/>
          </w:tcPr>
          <w:p>
            <w:pPr>
              <w:kinsoku/>
              <w:autoSpaceDE/>
              <w:autoSpaceDN/>
              <w:adjustRightInd/>
              <w:snapToGrid/>
              <w:spacing w:line="480" w:lineRule="exact"/>
              <w:ind w:left="105" w:leftChars="50" w:right="105" w:rightChars="50"/>
              <w:jc w:val="both"/>
              <w:textAlignment w:val="auto"/>
              <w:rPr>
                <w:rFonts w:hint="default" w:ascii="楷体_GB2312" w:hAnsi="楷体_GB2312" w:eastAsia="楷体_GB2312" w:cs="楷体_GB2312"/>
                <w:sz w:val="28"/>
                <w:szCs w:val="28"/>
                <w:lang w:val="en-US" w:eastAsia="zh-CN"/>
              </w:rPr>
            </w:pPr>
            <w:r>
              <w:rPr>
                <w:rFonts w:hint="eastAsia" w:ascii="楷体_GB2312" w:hAnsi="楷体_GB2312" w:eastAsia="楷体_GB2312" w:cs="楷体_GB2312"/>
                <w:sz w:val="28"/>
                <w:szCs w:val="28"/>
                <w:lang w:val="en-US" w:eastAsia="zh-CN"/>
              </w:rPr>
              <w:t>小组交流1：各小组代表向大会做5-8分钟的小组发言</w:t>
            </w:r>
          </w:p>
        </w:tc>
        <w:tc>
          <w:tcPr>
            <w:tcW w:w="816" w:type="dxa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kinsoku/>
              <w:autoSpaceDE/>
              <w:autoSpaceDN/>
              <w:adjustRightInd/>
              <w:snapToGrid/>
              <w:spacing w:line="480" w:lineRule="exact"/>
              <w:ind w:left="105" w:leftChars="50" w:right="105" w:rightChars="50"/>
              <w:jc w:val="both"/>
              <w:textAlignment w:val="auto"/>
              <w:rPr>
                <w:rFonts w:hint="eastAsia" w:ascii="楷体_GB2312" w:hAnsi="楷体_GB2312" w:eastAsia="楷体_GB2312" w:cs="楷体_GB2312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60" w:hRule="atLeast"/>
          <w:jc w:val="center"/>
        </w:trPr>
        <w:tc>
          <w:tcPr>
            <w:tcW w:w="1236" w:type="dxa"/>
            <w:vMerge w:val="restart"/>
            <w:vAlign w:val="center"/>
          </w:tcPr>
          <w:p>
            <w:pPr>
              <w:pStyle w:val="20"/>
              <w:widowControl w:val="0"/>
              <w:kinsoku/>
              <w:adjustRightInd/>
              <w:snapToGrid/>
              <w:spacing w:line="480" w:lineRule="exact"/>
              <w:jc w:val="center"/>
              <w:textAlignment w:val="auto"/>
              <w:rPr>
                <w:rFonts w:ascii="楷体_GB2312" w:hAnsi="楷体_GB2312" w:eastAsia="楷体_GB2312" w:cs="楷体_GB2312"/>
                <w:sz w:val="28"/>
                <w:szCs w:val="28"/>
                <w:lang w:val="en-US"/>
              </w:rPr>
            </w:pPr>
            <w:r>
              <w:rPr>
                <w:rFonts w:hint="eastAsia" w:ascii="楷体_GB2312" w:hAnsi="楷体_GB2312" w:eastAsia="楷体_GB2312" w:cs="楷体_GB2312"/>
                <w:sz w:val="28"/>
                <w:szCs w:val="28"/>
                <w:lang w:val="en-US"/>
              </w:rPr>
              <w:t>12月</w:t>
            </w:r>
            <w:r>
              <w:rPr>
                <w:rFonts w:hint="eastAsia" w:ascii="楷体_GB2312" w:hAnsi="楷体_GB2312" w:eastAsia="楷体_GB2312" w:cs="楷体_GB2312"/>
                <w:sz w:val="28"/>
                <w:szCs w:val="28"/>
                <w:lang w:val="en-US" w:eastAsia="zh-CN"/>
              </w:rPr>
              <w:t>19</w:t>
            </w:r>
            <w:r>
              <w:rPr>
                <w:rFonts w:hint="eastAsia" w:ascii="楷体_GB2312" w:hAnsi="楷体_GB2312" w:eastAsia="楷体_GB2312" w:cs="楷体_GB2312"/>
                <w:sz w:val="28"/>
                <w:szCs w:val="28"/>
                <w:lang w:val="en-US"/>
              </w:rPr>
              <w:t>日</w:t>
            </w:r>
          </w:p>
          <w:p>
            <w:pPr>
              <w:pStyle w:val="20"/>
              <w:widowControl w:val="0"/>
              <w:kinsoku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楷体_GB2312" w:hAnsi="楷体_GB2312" w:eastAsia="楷体_GB2312" w:cs="楷体_GB2312"/>
                <w:sz w:val="28"/>
                <w:szCs w:val="28"/>
                <w:lang w:val="en-US" w:eastAsia="zh-CN"/>
              </w:rPr>
            </w:pPr>
            <w:r>
              <w:rPr>
                <w:rFonts w:hint="eastAsia" w:ascii="楷体_GB2312" w:hAnsi="楷体_GB2312" w:eastAsia="楷体_GB2312" w:cs="楷体_GB2312"/>
                <w:sz w:val="28"/>
                <w:szCs w:val="28"/>
                <w:lang w:val="en-US" w:eastAsia="zh-CN"/>
              </w:rPr>
              <w:t>（</w:t>
            </w:r>
            <w:r>
              <w:rPr>
                <w:rFonts w:hint="eastAsia" w:ascii="楷体_GB2312" w:hAnsi="楷体_GB2312" w:eastAsia="楷体_GB2312" w:cs="楷体_GB2312"/>
                <w:sz w:val="28"/>
                <w:szCs w:val="28"/>
                <w:lang w:val="en-US"/>
              </w:rPr>
              <w:t>周</w:t>
            </w:r>
            <w:r>
              <w:rPr>
                <w:rFonts w:hint="eastAsia" w:ascii="楷体_GB2312" w:hAnsi="楷体_GB2312" w:eastAsia="楷体_GB2312" w:cs="楷体_GB2312"/>
                <w:sz w:val="28"/>
                <w:szCs w:val="28"/>
                <w:lang w:val="en-US" w:eastAsia="zh-CN"/>
              </w:rPr>
              <w:t>日）</w:t>
            </w:r>
          </w:p>
        </w:tc>
        <w:tc>
          <w:tcPr>
            <w:tcW w:w="1901" w:type="dxa"/>
            <w:tcBorders>
              <w:bottom w:val="single" w:color="auto" w:sz="4" w:space="0"/>
            </w:tcBorders>
            <w:vAlign w:val="center"/>
          </w:tcPr>
          <w:p>
            <w:pPr>
              <w:pStyle w:val="20"/>
              <w:widowControl w:val="0"/>
              <w:kinsoku/>
              <w:adjustRightInd/>
              <w:snapToGrid/>
              <w:spacing w:line="480" w:lineRule="exact"/>
              <w:ind w:right="139" w:rightChars="0"/>
              <w:jc w:val="center"/>
              <w:textAlignment w:val="auto"/>
              <w:rPr>
                <w:rFonts w:ascii="楷体_GB2312" w:hAnsi="楷体_GB2312" w:eastAsia="楷体_GB2312" w:cs="楷体_GB2312"/>
                <w:bCs/>
                <w:kern w:val="22"/>
                <w:sz w:val="28"/>
                <w:szCs w:val="28"/>
                <w:lang w:val="en-US"/>
              </w:rPr>
            </w:pPr>
            <w:r>
              <w:rPr>
                <w:rFonts w:hint="eastAsia" w:ascii="楷体_GB2312" w:hAnsi="楷体_GB2312" w:eastAsia="楷体_GB2312" w:cs="楷体_GB2312"/>
                <w:sz w:val="28"/>
                <w:szCs w:val="28"/>
              </w:rPr>
              <w:t>0</w:t>
            </w:r>
            <w:r>
              <w:rPr>
                <w:rFonts w:hint="eastAsia" w:ascii="楷体_GB2312" w:hAnsi="楷体_GB2312" w:eastAsia="楷体_GB2312" w:cs="楷体_GB2312"/>
                <w:sz w:val="28"/>
                <w:szCs w:val="28"/>
                <w:lang w:val="en-US" w:eastAsia="zh-CN"/>
              </w:rPr>
              <w:t>8</w:t>
            </w:r>
            <w:r>
              <w:rPr>
                <w:rFonts w:hint="eastAsia" w:ascii="楷体_GB2312" w:hAnsi="楷体_GB2312" w:eastAsia="楷体_GB2312" w:cs="楷体_GB2312"/>
                <w:sz w:val="28"/>
                <w:szCs w:val="28"/>
              </w:rPr>
              <w:t>:</w:t>
            </w:r>
            <w:r>
              <w:rPr>
                <w:rFonts w:hint="eastAsia" w:ascii="楷体_GB2312" w:hAnsi="楷体_GB2312" w:eastAsia="楷体_GB2312" w:cs="楷体_GB2312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楷体_GB2312" w:hAnsi="楷体_GB2312" w:eastAsia="楷体_GB2312" w:cs="楷体_GB2312"/>
                <w:sz w:val="28"/>
                <w:szCs w:val="28"/>
              </w:rPr>
              <w:t>0-</w:t>
            </w:r>
            <w:r>
              <w:rPr>
                <w:rFonts w:hint="eastAsia" w:ascii="楷体_GB2312" w:hAnsi="楷体_GB2312" w:eastAsia="楷体_GB2312" w:cs="楷体_GB2312"/>
                <w:sz w:val="28"/>
                <w:szCs w:val="28"/>
                <w:lang w:val="en-US" w:eastAsia="zh-CN"/>
              </w:rPr>
              <w:t>9</w:t>
            </w:r>
            <w:r>
              <w:rPr>
                <w:rFonts w:hint="eastAsia" w:ascii="楷体_GB2312" w:hAnsi="楷体_GB2312" w:eastAsia="楷体_GB2312" w:cs="楷体_GB2312"/>
                <w:sz w:val="28"/>
                <w:szCs w:val="28"/>
              </w:rPr>
              <w:t>:</w:t>
            </w:r>
            <w:r>
              <w:rPr>
                <w:rFonts w:hint="eastAsia" w:ascii="楷体_GB2312" w:hAnsi="楷体_GB2312" w:eastAsia="楷体_GB2312" w:cs="楷体_GB2312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楷体_GB2312" w:hAnsi="楷体_GB2312" w:eastAsia="楷体_GB2312" w:cs="楷体_GB2312"/>
                <w:sz w:val="28"/>
                <w:szCs w:val="28"/>
              </w:rPr>
              <w:t>0</w:t>
            </w:r>
          </w:p>
        </w:tc>
        <w:tc>
          <w:tcPr>
            <w:tcW w:w="6045" w:type="dxa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insoku/>
              <w:autoSpaceDE/>
              <w:autoSpaceDN/>
              <w:adjustRightInd/>
              <w:snapToGrid/>
              <w:spacing w:line="480" w:lineRule="exact"/>
              <w:ind w:left="105" w:leftChars="50" w:right="105" w:rightChars="50"/>
              <w:jc w:val="both"/>
              <w:textAlignment w:val="auto"/>
              <w:rPr>
                <w:rFonts w:hint="default" w:ascii="楷体_GB2312" w:hAnsi="楷体_GB2312" w:eastAsia="楷体_GB2312" w:cs="楷体_GB2312"/>
                <w:bCs/>
                <w:kern w:val="22"/>
                <w:sz w:val="28"/>
                <w:szCs w:val="28"/>
                <w:lang w:val="en-US"/>
              </w:rPr>
            </w:pPr>
            <w:r>
              <w:rPr>
                <w:rFonts w:hint="eastAsia" w:ascii="楷体_GB2312" w:hAnsi="楷体_GB2312" w:eastAsia="楷体_GB2312" w:cs="楷体_GB2312"/>
                <w:bCs/>
                <w:snapToGrid w:val="0"/>
                <w:color w:val="000000"/>
                <w:kern w:val="22"/>
                <w:sz w:val="28"/>
                <w:szCs w:val="28"/>
                <w:lang w:val="en-US" w:eastAsia="zh-CN" w:bidi="zh-CN"/>
              </w:rPr>
              <w:t>专题讲座：《“雁领天涯”学科发展共同体的制度建设》（罗禹）</w:t>
            </w:r>
          </w:p>
        </w:tc>
        <w:tc>
          <w:tcPr>
            <w:tcW w:w="816" w:type="dxa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pStyle w:val="20"/>
              <w:widowControl w:val="0"/>
              <w:kinsoku/>
              <w:adjustRightInd/>
              <w:snapToGrid/>
              <w:spacing w:line="480" w:lineRule="exact"/>
              <w:ind w:left="105" w:leftChars="50" w:right="105" w:rightChars="50"/>
              <w:jc w:val="both"/>
              <w:textAlignment w:val="auto"/>
              <w:rPr>
                <w:rFonts w:ascii="楷体_GB2312" w:hAnsi="楷体_GB2312" w:eastAsia="楷体_GB2312" w:cs="楷体_GB2312"/>
                <w:sz w:val="28"/>
                <w:szCs w:val="28"/>
                <w:lang w:val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60" w:hRule="atLeast"/>
          <w:jc w:val="center"/>
        </w:trPr>
        <w:tc>
          <w:tcPr>
            <w:tcW w:w="1236" w:type="dxa"/>
            <w:vMerge w:val="continue"/>
            <w:vAlign w:val="center"/>
          </w:tcPr>
          <w:p>
            <w:pPr>
              <w:pStyle w:val="20"/>
              <w:widowControl w:val="0"/>
              <w:kinsoku/>
              <w:adjustRightInd/>
              <w:snapToGrid/>
              <w:spacing w:line="480" w:lineRule="exact"/>
              <w:jc w:val="both"/>
              <w:textAlignment w:val="auto"/>
              <w:rPr>
                <w:rFonts w:ascii="楷体_GB2312" w:hAnsi="楷体_GB2312" w:eastAsia="楷体_GB2312" w:cs="楷体_GB2312"/>
                <w:sz w:val="28"/>
                <w:szCs w:val="28"/>
                <w:lang w:val="en-US"/>
              </w:rPr>
            </w:pPr>
          </w:p>
        </w:tc>
        <w:tc>
          <w:tcPr>
            <w:tcW w:w="1901" w:type="dxa"/>
            <w:tcBorders>
              <w:top w:val="single" w:color="auto" w:sz="4" w:space="0"/>
            </w:tcBorders>
            <w:vAlign w:val="center"/>
          </w:tcPr>
          <w:p>
            <w:pPr>
              <w:pStyle w:val="20"/>
              <w:widowControl w:val="0"/>
              <w:kinsoku/>
              <w:adjustRightInd/>
              <w:snapToGrid/>
              <w:spacing w:line="480" w:lineRule="exact"/>
              <w:ind w:right="139" w:rightChars="0"/>
              <w:jc w:val="center"/>
              <w:textAlignment w:val="auto"/>
              <w:rPr>
                <w:rFonts w:ascii="楷体_GB2312" w:hAnsi="楷体_GB2312" w:eastAsia="楷体_GB2312" w:cs="楷体_GB2312"/>
                <w:sz w:val="28"/>
                <w:szCs w:val="28"/>
                <w:lang w:val="en-US"/>
              </w:rPr>
            </w:pPr>
            <w:r>
              <w:rPr>
                <w:rFonts w:hint="eastAsia" w:ascii="楷体_GB2312" w:hAnsi="楷体_GB2312" w:eastAsia="楷体_GB2312" w:cs="楷体_GB2312"/>
                <w:sz w:val="28"/>
                <w:szCs w:val="28"/>
                <w:lang w:val="en-US" w:eastAsia="zh-CN"/>
              </w:rPr>
              <w:t>09</w:t>
            </w:r>
            <w:r>
              <w:rPr>
                <w:rFonts w:hint="eastAsia" w:ascii="楷体_GB2312" w:hAnsi="楷体_GB2312" w:eastAsia="楷体_GB2312" w:cs="楷体_GB2312"/>
                <w:sz w:val="28"/>
                <w:szCs w:val="28"/>
              </w:rPr>
              <w:t>:30-1</w:t>
            </w:r>
            <w:r>
              <w:rPr>
                <w:rFonts w:hint="eastAsia" w:ascii="楷体_GB2312" w:hAnsi="楷体_GB2312" w:eastAsia="楷体_GB2312" w:cs="楷体_GB2312"/>
                <w:sz w:val="28"/>
                <w:szCs w:val="28"/>
                <w:lang w:val="en-US" w:eastAsia="zh-CN"/>
              </w:rPr>
              <w:t>2</w:t>
            </w:r>
            <w:r>
              <w:rPr>
                <w:rFonts w:hint="eastAsia" w:ascii="楷体_GB2312" w:hAnsi="楷体_GB2312" w:eastAsia="楷体_GB2312" w:cs="楷体_GB2312"/>
                <w:sz w:val="28"/>
                <w:szCs w:val="28"/>
              </w:rPr>
              <w:t>:</w:t>
            </w:r>
            <w:r>
              <w:rPr>
                <w:rFonts w:hint="eastAsia" w:ascii="楷体_GB2312" w:hAnsi="楷体_GB2312" w:eastAsia="楷体_GB2312" w:cs="楷体_GB2312"/>
                <w:sz w:val="28"/>
                <w:szCs w:val="28"/>
                <w:lang w:val="en-US" w:eastAsia="zh-CN"/>
              </w:rPr>
              <w:t>0</w:t>
            </w:r>
            <w:r>
              <w:rPr>
                <w:rFonts w:hint="eastAsia" w:ascii="楷体_GB2312" w:hAnsi="楷体_GB2312" w:eastAsia="楷体_GB2312" w:cs="楷体_GB2312"/>
                <w:sz w:val="28"/>
                <w:szCs w:val="28"/>
              </w:rPr>
              <w:t>0</w:t>
            </w:r>
          </w:p>
        </w:tc>
        <w:tc>
          <w:tcPr>
            <w:tcW w:w="6045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insoku/>
              <w:autoSpaceDE/>
              <w:autoSpaceDN/>
              <w:adjustRightInd/>
              <w:snapToGrid/>
              <w:spacing w:line="480" w:lineRule="exact"/>
              <w:ind w:left="105" w:leftChars="50" w:right="105" w:rightChars="50"/>
              <w:jc w:val="both"/>
              <w:textAlignment w:val="auto"/>
              <w:rPr>
                <w:rFonts w:hint="default" w:ascii="楷体_GB2312" w:hAnsi="楷体_GB2312" w:eastAsia="楷体_GB2312" w:cs="楷体_GB2312"/>
                <w:sz w:val="28"/>
                <w:szCs w:val="28"/>
                <w:lang w:val="en-US" w:eastAsia="zh-CN"/>
              </w:rPr>
            </w:pPr>
            <w:r>
              <w:rPr>
                <w:rFonts w:hint="eastAsia" w:ascii="楷体_GB2312" w:hAnsi="楷体_GB2312" w:eastAsia="楷体_GB2312" w:cs="楷体_GB2312"/>
                <w:sz w:val="28"/>
                <w:szCs w:val="28"/>
                <w:lang w:val="en-US" w:eastAsia="zh-CN"/>
              </w:rPr>
              <w:t>小组交流2：各小组代表向大会做5-8分钟的小组发言</w:t>
            </w:r>
          </w:p>
        </w:tc>
        <w:tc>
          <w:tcPr>
            <w:tcW w:w="816" w:type="dxa"/>
            <w:vMerge w:val="continue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pStyle w:val="20"/>
              <w:widowControl w:val="0"/>
              <w:kinsoku/>
              <w:adjustRightInd/>
              <w:snapToGrid/>
              <w:spacing w:line="480" w:lineRule="exact"/>
              <w:ind w:left="105" w:leftChars="50" w:right="105" w:rightChars="50"/>
              <w:jc w:val="both"/>
              <w:textAlignment w:val="auto"/>
              <w:rPr>
                <w:rFonts w:ascii="楷体_GB2312" w:hAnsi="楷体_GB2312" w:eastAsia="楷体_GB2312" w:cs="楷体_GB2312"/>
                <w:sz w:val="28"/>
                <w:szCs w:val="28"/>
                <w:lang w:val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  <w:jc w:val="center"/>
        </w:trPr>
        <w:tc>
          <w:tcPr>
            <w:tcW w:w="1236" w:type="dxa"/>
            <w:vMerge w:val="continue"/>
            <w:vAlign w:val="center"/>
          </w:tcPr>
          <w:p>
            <w:pPr>
              <w:pStyle w:val="20"/>
              <w:widowControl w:val="0"/>
              <w:kinsoku/>
              <w:adjustRightInd/>
              <w:snapToGrid/>
              <w:spacing w:line="480" w:lineRule="exact"/>
              <w:ind w:left="105" w:leftChars="50" w:right="105" w:rightChars="50"/>
              <w:jc w:val="both"/>
              <w:textAlignment w:val="auto"/>
              <w:rPr>
                <w:sz w:val="28"/>
                <w:szCs w:val="28"/>
              </w:rPr>
            </w:pPr>
          </w:p>
        </w:tc>
        <w:tc>
          <w:tcPr>
            <w:tcW w:w="1901" w:type="dxa"/>
            <w:tcBorders>
              <w:top w:val="single" w:color="auto" w:sz="4" w:space="0"/>
            </w:tcBorders>
            <w:vAlign w:val="center"/>
          </w:tcPr>
          <w:p>
            <w:pPr>
              <w:kinsoku/>
              <w:autoSpaceDE/>
              <w:autoSpaceDN/>
              <w:adjustRightInd/>
              <w:snapToGrid/>
              <w:spacing w:line="480" w:lineRule="exact"/>
              <w:ind w:left="105" w:leftChars="50" w:right="105" w:rightChars="50"/>
              <w:jc w:val="center"/>
              <w:textAlignment w:val="auto"/>
              <w:rPr>
                <w:rFonts w:hint="eastAsia" w:ascii="楷体_GB2312" w:hAnsi="楷体_GB2312" w:eastAsia="楷体_GB2312" w:cs="楷体_GB2312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sz w:val="28"/>
                <w:szCs w:val="28"/>
                <w:lang w:val="en-US" w:eastAsia="zh-CN"/>
              </w:rPr>
              <w:t>15:00-17:00</w:t>
            </w:r>
          </w:p>
        </w:tc>
        <w:tc>
          <w:tcPr>
            <w:tcW w:w="6861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pStyle w:val="20"/>
              <w:widowControl w:val="0"/>
              <w:kinsoku/>
              <w:adjustRightInd/>
              <w:snapToGrid/>
              <w:spacing w:line="480" w:lineRule="exact"/>
              <w:ind w:left="105" w:leftChars="50" w:right="105" w:rightChars="50"/>
              <w:jc w:val="both"/>
              <w:textAlignment w:val="auto"/>
              <w:rPr>
                <w:rFonts w:hint="eastAsia" w:ascii="楷体_GB2312" w:hAnsi="楷体_GB2312" w:eastAsia="楷体_GB2312" w:cs="楷体_GB2312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sz w:val="28"/>
                <w:szCs w:val="28"/>
                <w:lang w:val="en-US" w:eastAsia="zh-CN"/>
              </w:rPr>
              <w:t>琼海嘉积</w:t>
            </w:r>
            <w:bookmarkStart w:id="1" w:name="_GoBack"/>
            <w:bookmarkEnd w:id="1"/>
            <w:r>
              <w:rPr>
                <w:rFonts w:hint="eastAsia" w:ascii="楷体_GB2312" w:hAnsi="楷体_GB2312" w:eastAsia="楷体_GB2312" w:cs="楷体_GB2312"/>
                <w:sz w:val="28"/>
                <w:szCs w:val="28"/>
                <w:lang w:val="en-US" w:eastAsia="zh-CN"/>
              </w:rPr>
              <w:t>中学</w:t>
            </w:r>
            <w:del w:id="43" w:author="不错" w:date="2021-12-13T18:40:26Z">
              <w:r>
                <w:rPr>
                  <w:rFonts w:hint="eastAsia" w:ascii="楷体_GB2312" w:hAnsi="楷体_GB2312" w:eastAsia="楷体_GB2312" w:cs="楷体_GB2312"/>
                  <w:sz w:val="28"/>
                  <w:szCs w:val="28"/>
                  <w:lang w:val="en-US" w:eastAsia="zh-CN"/>
                </w:rPr>
                <w:delText>、琼海市海洋博物馆访学、</w:delText>
              </w:r>
            </w:del>
            <w:ins w:id="44" w:author="不错" w:date="2021-12-13T18:40:34Z">
              <w:r>
                <w:rPr>
                  <w:rFonts w:hint="eastAsia" w:ascii="楷体_GB2312" w:hAnsi="楷体_GB2312" w:eastAsia="楷体_GB2312" w:cs="楷体_GB2312"/>
                  <w:sz w:val="28"/>
                  <w:szCs w:val="28"/>
                  <w:lang w:val="en-US" w:eastAsia="zh-CN"/>
                </w:rPr>
                <w:t>访学</w:t>
              </w:r>
            </w:ins>
            <w:ins w:id="45" w:author="不错" w:date="2021-12-13T18:40:40Z">
              <w:r>
                <w:rPr>
                  <w:rFonts w:hint="eastAsia" w:ascii="楷体_GB2312" w:hAnsi="楷体_GB2312" w:eastAsia="楷体_GB2312" w:cs="楷体_GB2312"/>
                  <w:sz w:val="28"/>
                  <w:szCs w:val="28"/>
                  <w:lang w:val="en-US" w:eastAsia="zh-CN"/>
                </w:rPr>
                <w:t>、</w:t>
              </w:r>
            </w:ins>
            <w:r>
              <w:rPr>
                <w:rFonts w:hint="eastAsia" w:ascii="楷体_GB2312" w:hAnsi="楷体_GB2312" w:eastAsia="楷体_GB2312" w:cs="楷体_GB2312"/>
                <w:sz w:val="28"/>
                <w:szCs w:val="28"/>
                <w:lang w:val="en-US" w:eastAsia="zh-CN"/>
              </w:rPr>
              <w:t>考察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  <w:jc w:val="center"/>
        </w:trPr>
        <w:tc>
          <w:tcPr>
            <w:tcW w:w="1236" w:type="dxa"/>
            <w:vMerge w:val="continue"/>
            <w:vAlign w:val="center"/>
          </w:tcPr>
          <w:p>
            <w:pPr>
              <w:pStyle w:val="20"/>
              <w:widowControl w:val="0"/>
              <w:kinsoku/>
              <w:adjustRightInd/>
              <w:snapToGrid/>
              <w:spacing w:line="480" w:lineRule="exact"/>
              <w:ind w:left="105" w:leftChars="50" w:right="105" w:rightChars="50"/>
              <w:jc w:val="both"/>
              <w:textAlignment w:val="auto"/>
              <w:rPr>
                <w:rFonts w:hint="eastAsia" w:ascii="楷体_GB2312" w:hAnsi="楷体_GB2312" w:eastAsia="楷体_GB2312" w:cs="楷体_GB2312"/>
                <w:sz w:val="28"/>
                <w:szCs w:val="28"/>
              </w:rPr>
            </w:pPr>
          </w:p>
        </w:tc>
        <w:tc>
          <w:tcPr>
            <w:tcW w:w="1901" w:type="dxa"/>
            <w:tcBorders>
              <w:top w:val="single" w:color="auto" w:sz="4" w:space="0"/>
            </w:tcBorders>
            <w:vAlign w:val="center"/>
          </w:tcPr>
          <w:p>
            <w:pPr>
              <w:kinsoku/>
              <w:autoSpaceDE/>
              <w:autoSpaceDN/>
              <w:adjustRightInd/>
              <w:snapToGrid/>
              <w:spacing w:line="480" w:lineRule="exact"/>
              <w:ind w:left="105" w:leftChars="50" w:right="105" w:rightChars="50"/>
              <w:jc w:val="center"/>
              <w:textAlignment w:val="auto"/>
              <w:rPr>
                <w:rFonts w:hint="eastAsia" w:ascii="楷体_GB2312" w:hAnsi="楷体_GB2312" w:eastAsia="楷体_GB2312" w:cs="楷体_GB2312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sz w:val="28"/>
                <w:szCs w:val="28"/>
                <w:lang w:val="en-US" w:eastAsia="zh-CN"/>
              </w:rPr>
              <w:t>17:00——</w:t>
            </w:r>
          </w:p>
        </w:tc>
        <w:tc>
          <w:tcPr>
            <w:tcW w:w="6861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pStyle w:val="20"/>
              <w:widowControl w:val="0"/>
              <w:kinsoku/>
              <w:adjustRightInd/>
              <w:snapToGrid/>
              <w:spacing w:line="480" w:lineRule="exact"/>
              <w:ind w:left="105" w:leftChars="50" w:right="105" w:rightChars="50"/>
              <w:jc w:val="both"/>
              <w:textAlignment w:val="auto"/>
              <w:rPr>
                <w:rFonts w:hint="eastAsia" w:ascii="楷体_GB2312" w:hAnsi="楷体_GB2312" w:eastAsia="楷体_GB2312" w:cs="楷体_GB2312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sz w:val="28"/>
                <w:szCs w:val="28"/>
                <w:lang w:val="en-US" w:eastAsia="zh-CN"/>
              </w:rPr>
              <w:t>返程</w:t>
            </w:r>
          </w:p>
        </w:tc>
      </w:tr>
    </w:tbl>
    <w:p>
      <w:pPr>
        <w:pStyle w:val="4"/>
        <w:kinsoku/>
        <w:spacing w:after="0" w:line="620" w:lineRule="exact"/>
        <w:jc w:val="both"/>
        <w:rPr>
          <w:rFonts w:hint="default" w:ascii="楷体_GB2312" w:hAnsi="楷体_GB2312" w:eastAsia="楷体_GB2312" w:cs="楷体_GB2312"/>
          <w:sz w:val="28"/>
          <w:szCs w:val="28"/>
          <w:lang w:val="en-US" w:eastAsia="zh-CN"/>
        </w:rPr>
      </w:pPr>
      <w:r>
        <w:rPr>
          <w:rFonts w:hint="eastAsia" w:ascii="楷体_GB2312" w:hAnsi="楷体_GB2312" w:eastAsia="楷体_GB2312" w:cs="楷体_GB2312"/>
          <w:sz w:val="28"/>
          <w:szCs w:val="28"/>
          <w:lang w:val="en-US" w:eastAsia="zh-CN"/>
        </w:rPr>
        <w:t>备注：以上安排如有调整，以会最新知为准。</w:t>
      </w:r>
    </w:p>
    <w:sectPr>
      <w:headerReference r:id="rId3" w:type="default"/>
      <w:footerReference r:id="rId4" w:type="default"/>
      <w:pgSz w:w="11906" w:h="16838"/>
      <w:pgMar w:top="1429" w:right="1531" w:bottom="1020" w:left="1531" w:header="629" w:footer="850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swiss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swiss"/>
    <w:pitch w:val="default"/>
    <w:sig w:usb0="00000001" w:usb1="080E0000" w:usb2="00000000" w:usb3="00000000" w:csb0="00040000" w:csb1="00000000"/>
  </w:font>
  <w:font w:name="方正楷体_GB2312">
    <w:altName w:val="微软雅黑"/>
    <w:panose1 w:val="00000000000000000000"/>
    <w:charset w:val="86"/>
    <w:family w:val="auto"/>
    <w:pitch w:val="default"/>
    <w:sig w:usb0="00000000" w:usb1="00000000" w:usb2="00000012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spacing w:line="14" w:lineRule="auto"/>
      <w:rPr>
        <w:sz w:val="20"/>
      </w:rP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245745" cy="1524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45745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pacing w:before="12"/>
                            <w:ind w:left="40"/>
                            <w:jc w:val="center"/>
                            <w:rPr>
                              <w:rFonts w:ascii="Times New Roman"/>
                              <w:sz w:val="18"/>
                            </w:rPr>
                          </w:pPr>
                          <w:r>
                            <w:rPr>
                              <w:rFonts w:ascii="Times New Roman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ascii="Times New Roman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Times New Roman"/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rFonts w:ascii="Times New Roman"/>
                              <w:sz w:val="18"/>
                            </w:rPr>
                            <w:t>52</w:t>
                          </w:r>
                          <w:r>
                            <w:rPr>
                              <w:rFonts w:ascii="Times New Roman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2pt;width:19.35pt;mso-position-horizontal:center;mso-position-horizontal-relative:margin;z-index:251659264;mso-width-relative:page;mso-height-relative:page;" filled="f" stroked="f" coordsize="21600,21600" o:gfxdata="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before="12"/>
                      <w:ind w:left="40"/>
                      <w:jc w:val="center"/>
                      <w:rPr>
                        <w:rFonts w:ascii="Times New Roman"/>
                        <w:sz w:val="18"/>
                      </w:rPr>
                    </w:pPr>
                    <w:r>
                      <w:rPr>
                        <w:rFonts w:ascii="Times New Roman"/>
                        <w:sz w:val="18"/>
                      </w:rPr>
                      <w:fldChar w:fldCharType="begin"/>
                    </w:r>
                    <w:r>
                      <w:rPr>
                        <w:rFonts w:ascii="Times New Roman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ascii="Times New Roman"/>
                        <w:sz w:val="18"/>
                      </w:rPr>
                      <w:fldChar w:fldCharType="separate"/>
                    </w:r>
                    <w:r>
                      <w:rPr>
                        <w:rFonts w:ascii="Times New Roman"/>
                        <w:sz w:val="18"/>
                      </w:rPr>
                      <w:t>52</w:t>
                    </w:r>
                    <w:r>
                      <w:rPr>
                        <w:rFonts w:ascii="Times New Roman"/>
                        <w:sz w:val="1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20" w:lineRule="exact"/>
      <w:jc w:val="right"/>
      <w:rPr>
        <w:rFonts w:ascii="方正楷体_GB2312" w:hAnsi="方正楷体_GB2312" w:eastAsia="方正楷体_GB2312" w:cs="方正楷体_GB2312"/>
        <w:spacing w:val="-1"/>
      </w:rPr>
    </w:pPr>
  </w:p>
  <w:p>
    <w:pPr>
      <w:spacing w:line="20" w:lineRule="exact"/>
      <w:jc w:val="right"/>
      <w:rPr>
        <w:rFonts w:ascii="方正楷体_GB2312" w:hAnsi="方正楷体_GB2312" w:eastAsia="方正楷体_GB2312" w:cs="方正楷体_GB2312"/>
        <w:spacing w:val="-1"/>
      </w:rPr>
    </w:pPr>
  </w:p>
</w:hdr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不错">
    <w15:presenceInfo w15:providerId="WPS Office" w15:userId="20819516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revisionView w:markup="0"/>
  <w:trackRevisions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5D73D8B"/>
    <w:rsid w:val="0016033A"/>
    <w:rsid w:val="002E0FF1"/>
    <w:rsid w:val="002E2B37"/>
    <w:rsid w:val="00346A49"/>
    <w:rsid w:val="00374C33"/>
    <w:rsid w:val="00430223"/>
    <w:rsid w:val="00444697"/>
    <w:rsid w:val="004C283A"/>
    <w:rsid w:val="006B1AF1"/>
    <w:rsid w:val="006B3CDF"/>
    <w:rsid w:val="007B003A"/>
    <w:rsid w:val="00FC61D3"/>
    <w:rsid w:val="01A047FF"/>
    <w:rsid w:val="01EC6B1A"/>
    <w:rsid w:val="025440F7"/>
    <w:rsid w:val="031C266C"/>
    <w:rsid w:val="034E3C83"/>
    <w:rsid w:val="0437442B"/>
    <w:rsid w:val="04531108"/>
    <w:rsid w:val="04736AE2"/>
    <w:rsid w:val="04E64455"/>
    <w:rsid w:val="05D73D8B"/>
    <w:rsid w:val="05F71BD1"/>
    <w:rsid w:val="07413732"/>
    <w:rsid w:val="085F79B1"/>
    <w:rsid w:val="08697C2D"/>
    <w:rsid w:val="095C00FE"/>
    <w:rsid w:val="09702EAD"/>
    <w:rsid w:val="09B5292B"/>
    <w:rsid w:val="09E7164E"/>
    <w:rsid w:val="09FB5B6F"/>
    <w:rsid w:val="0A901AE2"/>
    <w:rsid w:val="0C803602"/>
    <w:rsid w:val="0D0A7883"/>
    <w:rsid w:val="0D19126B"/>
    <w:rsid w:val="0D4C5FAA"/>
    <w:rsid w:val="0DD478C8"/>
    <w:rsid w:val="0E6122E3"/>
    <w:rsid w:val="0E6F0B67"/>
    <w:rsid w:val="0EA00E5A"/>
    <w:rsid w:val="0FA24232"/>
    <w:rsid w:val="108879C0"/>
    <w:rsid w:val="10DF060B"/>
    <w:rsid w:val="10E92778"/>
    <w:rsid w:val="10FD0D5C"/>
    <w:rsid w:val="11A14102"/>
    <w:rsid w:val="125A1B61"/>
    <w:rsid w:val="1307318C"/>
    <w:rsid w:val="139232B8"/>
    <w:rsid w:val="14615660"/>
    <w:rsid w:val="14A35D70"/>
    <w:rsid w:val="16524354"/>
    <w:rsid w:val="16C83867"/>
    <w:rsid w:val="170A26B1"/>
    <w:rsid w:val="175C1B47"/>
    <w:rsid w:val="17B74BCC"/>
    <w:rsid w:val="17D43F17"/>
    <w:rsid w:val="194D47EF"/>
    <w:rsid w:val="1A80358B"/>
    <w:rsid w:val="1C0035E0"/>
    <w:rsid w:val="200B1381"/>
    <w:rsid w:val="229A5B0C"/>
    <w:rsid w:val="22B50013"/>
    <w:rsid w:val="22D37C48"/>
    <w:rsid w:val="244F26BC"/>
    <w:rsid w:val="25B77A74"/>
    <w:rsid w:val="2616621D"/>
    <w:rsid w:val="26385E03"/>
    <w:rsid w:val="266B0EA0"/>
    <w:rsid w:val="274568BD"/>
    <w:rsid w:val="2799420B"/>
    <w:rsid w:val="28C818D3"/>
    <w:rsid w:val="295B1322"/>
    <w:rsid w:val="29755A2A"/>
    <w:rsid w:val="29C4255B"/>
    <w:rsid w:val="2C33686F"/>
    <w:rsid w:val="2C362238"/>
    <w:rsid w:val="2CD3636C"/>
    <w:rsid w:val="2CDE194C"/>
    <w:rsid w:val="2D1B6E5F"/>
    <w:rsid w:val="2D232E48"/>
    <w:rsid w:val="2D5877A0"/>
    <w:rsid w:val="2D9F759C"/>
    <w:rsid w:val="2DFC4588"/>
    <w:rsid w:val="2E622945"/>
    <w:rsid w:val="2E7E25C6"/>
    <w:rsid w:val="31694215"/>
    <w:rsid w:val="31F42022"/>
    <w:rsid w:val="323E4B8A"/>
    <w:rsid w:val="3271748A"/>
    <w:rsid w:val="334D0F87"/>
    <w:rsid w:val="338A7637"/>
    <w:rsid w:val="33E00BD8"/>
    <w:rsid w:val="33EF3B31"/>
    <w:rsid w:val="33F65196"/>
    <w:rsid w:val="3425272C"/>
    <w:rsid w:val="34814B91"/>
    <w:rsid w:val="34AC60AD"/>
    <w:rsid w:val="35340DB4"/>
    <w:rsid w:val="3837549E"/>
    <w:rsid w:val="38B2040B"/>
    <w:rsid w:val="3A696B81"/>
    <w:rsid w:val="3ABF2E8E"/>
    <w:rsid w:val="3AF65EED"/>
    <w:rsid w:val="3B20637D"/>
    <w:rsid w:val="3B7C6DA4"/>
    <w:rsid w:val="3BAF3E47"/>
    <w:rsid w:val="3CD81A30"/>
    <w:rsid w:val="3D773BFB"/>
    <w:rsid w:val="3E602408"/>
    <w:rsid w:val="3EA827AC"/>
    <w:rsid w:val="3F30138F"/>
    <w:rsid w:val="40505F73"/>
    <w:rsid w:val="409A6395"/>
    <w:rsid w:val="40A552DF"/>
    <w:rsid w:val="419D3902"/>
    <w:rsid w:val="41CF060A"/>
    <w:rsid w:val="42162A6D"/>
    <w:rsid w:val="434B519E"/>
    <w:rsid w:val="43AA0A61"/>
    <w:rsid w:val="4499649B"/>
    <w:rsid w:val="44CE40E1"/>
    <w:rsid w:val="451E0C63"/>
    <w:rsid w:val="452464CC"/>
    <w:rsid w:val="45586448"/>
    <w:rsid w:val="45E911BE"/>
    <w:rsid w:val="4918403F"/>
    <w:rsid w:val="49236154"/>
    <w:rsid w:val="49A9514C"/>
    <w:rsid w:val="4A197648"/>
    <w:rsid w:val="4A2E0D59"/>
    <w:rsid w:val="4CBA2EFF"/>
    <w:rsid w:val="4D5B5C09"/>
    <w:rsid w:val="4DFD55AA"/>
    <w:rsid w:val="4FC742A9"/>
    <w:rsid w:val="508162D5"/>
    <w:rsid w:val="50917BF6"/>
    <w:rsid w:val="50A46FCA"/>
    <w:rsid w:val="52E90185"/>
    <w:rsid w:val="52FE7A79"/>
    <w:rsid w:val="537258A5"/>
    <w:rsid w:val="548D756E"/>
    <w:rsid w:val="54900A3D"/>
    <w:rsid w:val="54BD4DAD"/>
    <w:rsid w:val="552A22B4"/>
    <w:rsid w:val="55F6162D"/>
    <w:rsid w:val="561D5CD7"/>
    <w:rsid w:val="575364F4"/>
    <w:rsid w:val="576148C2"/>
    <w:rsid w:val="579D1805"/>
    <w:rsid w:val="57A43C9C"/>
    <w:rsid w:val="57DF3087"/>
    <w:rsid w:val="58025C1C"/>
    <w:rsid w:val="5825014B"/>
    <w:rsid w:val="58475FE5"/>
    <w:rsid w:val="588F11FB"/>
    <w:rsid w:val="58D274FE"/>
    <w:rsid w:val="59885205"/>
    <w:rsid w:val="59C82EBE"/>
    <w:rsid w:val="59D33020"/>
    <w:rsid w:val="5BD73920"/>
    <w:rsid w:val="5BEB7B98"/>
    <w:rsid w:val="5CA40B84"/>
    <w:rsid w:val="5CC12D28"/>
    <w:rsid w:val="5D191EFB"/>
    <w:rsid w:val="5D1B5C3D"/>
    <w:rsid w:val="5EB26493"/>
    <w:rsid w:val="5ED44320"/>
    <w:rsid w:val="5FD73411"/>
    <w:rsid w:val="5FEB3D6F"/>
    <w:rsid w:val="605547EB"/>
    <w:rsid w:val="61386150"/>
    <w:rsid w:val="616B388C"/>
    <w:rsid w:val="6172252C"/>
    <w:rsid w:val="61A72B54"/>
    <w:rsid w:val="622066AD"/>
    <w:rsid w:val="62363189"/>
    <w:rsid w:val="62412D79"/>
    <w:rsid w:val="62E1461C"/>
    <w:rsid w:val="63517F58"/>
    <w:rsid w:val="63536271"/>
    <w:rsid w:val="64A72FB2"/>
    <w:rsid w:val="65490A9D"/>
    <w:rsid w:val="655C0E8F"/>
    <w:rsid w:val="664A7508"/>
    <w:rsid w:val="66FB1CC5"/>
    <w:rsid w:val="6765132A"/>
    <w:rsid w:val="677A516C"/>
    <w:rsid w:val="69880CF9"/>
    <w:rsid w:val="69E92BFC"/>
    <w:rsid w:val="6A90657D"/>
    <w:rsid w:val="6B4839E7"/>
    <w:rsid w:val="6BA042D6"/>
    <w:rsid w:val="6BC27CCC"/>
    <w:rsid w:val="6C0C24D4"/>
    <w:rsid w:val="6C3F1448"/>
    <w:rsid w:val="6CA43D4D"/>
    <w:rsid w:val="6D02589D"/>
    <w:rsid w:val="6DFB680B"/>
    <w:rsid w:val="6E265A82"/>
    <w:rsid w:val="6EA93077"/>
    <w:rsid w:val="6EB40623"/>
    <w:rsid w:val="70092761"/>
    <w:rsid w:val="70E36C2A"/>
    <w:rsid w:val="718A7A14"/>
    <w:rsid w:val="721655B8"/>
    <w:rsid w:val="73317F5C"/>
    <w:rsid w:val="74101E66"/>
    <w:rsid w:val="7430533A"/>
    <w:rsid w:val="746C684A"/>
    <w:rsid w:val="751C23CC"/>
    <w:rsid w:val="76A9418D"/>
    <w:rsid w:val="77263187"/>
    <w:rsid w:val="77E16D89"/>
    <w:rsid w:val="78045F46"/>
    <w:rsid w:val="784352E5"/>
    <w:rsid w:val="78815C93"/>
    <w:rsid w:val="78C75FDA"/>
    <w:rsid w:val="79C17352"/>
    <w:rsid w:val="7A3B0656"/>
    <w:rsid w:val="7B9F1D31"/>
    <w:rsid w:val="7E8D597F"/>
    <w:rsid w:val="7ED0425D"/>
    <w:rsid w:val="7F0D0E5E"/>
    <w:rsid w:val="7FB35B2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semiHidden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spacing w:beforeAutospacing="1" w:afterAutospacing="1"/>
      <w:outlineLvl w:val="0"/>
    </w:pPr>
    <w:rPr>
      <w:rFonts w:hint="eastAsia" w:ascii="宋体" w:hAnsi="宋体" w:eastAsia="宋体" w:cs="Times New Roman"/>
      <w:b/>
      <w:kern w:val="44"/>
      <w:sz w:val="48"/>
      <w:szCs w:val="48"/>
    </w:rPr>
  </w:style>
  <w:style w:type="character" w:default="1" w:styleId="10">
    <w:name w:val="Default Paragraph Font"/>
    <w:unhideWhenUsed/>
    <w:qFormat/>
    <w:uiPriority w:val="1"/>
  </w:style>
  <w:style w:type="table" w:default="1" w:styleId="8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标书正文1"/>
    <w:basedOn w:val="1"/>
    <w:qFormat/>
    <w:uiPriority w:val="0"/>
    <w:pPr>
      <w:spacing w:line="520" w:lineRule="exact"/>
      <w:ind w:firstLine="640" w:firstLineChars="200"/>
    </w:pPr>
  </w:style>
  <w:style w:type="paragraph" w:styleId="4">
    <w:name w:val="Body Text"/>
    <w:basedOn w:val="1"/>
    <w:unhideWhenUsed/>
    <w:qFormat/>
    <w:uiPriority w:val="99"/>
    <w:pPr>
      <w:widowControl w:val="0"/>
      <w:spacing w:after="120"/>
      <w:jc w:val="both"/>
    </w:pPr>
    <w:rPr>
      <w:rFonts w:ascii="Times New Roman" w:hAnsi="Times New Roman" w:eastAsia="宋体" w:cs="Times New Roman"/>
      <w:kern w:val="2"/>
      <w:szCs w:val="20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6">
    <w:name w:val="header"/>
    <w:basedOn w:val="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rFonts w:ascii="Times New Roman" w:hAnsi="Times New Roman"/>
      <w:sz w:val="18"/>
      <w:szCs w:val="20"/>
    </w:rPr>
  </w:style>
  <w:style w:type="paragraph" w:styleId="7">
    <w:name w:val="Normal (Web)"/>
    <w:basedOn w:val="1"/>
    <w:qFormat/>
    <w:uiPriority w:val="0"/>
    <w:pPr>
      <w:spacing w:before="100" w:beforeAutospacing="1" w:after="100" w:afterAutospacing="1"/>
    </w:pPr>
    <w:rPr>
      <w:rFonts w:ascii="宋体" w:hAnsi="宋体" w:cs="宋体"/>
      <w:sz w:val="24"/>
      <w:szCs w:val="24"/>
    </w:rPr>
  </w:style>
  <w:style w:type="table" w:styleId="9">
    <w:name w:val="Table Grid"/>
    <w:basedOn w:val="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1">
    <w:name w:val="Strong"/>
    <w:basedOn w:val="10"/>
    <w:qFormat/>
    <w:uiPriority w:val="0"/>
    <w:rPr>
      <w:b/>
    </w:rPr>
  </w:style>
  <w:style w:type="character" w:styleId="12">
    <w:name w:val="page number"/>
    <w:basedOn w:val="10"/>
    <w:qFormat/>
    <w:uiPriority w:val="0"/>
  </w:style>
  <w:style w:type="character" w:customStyle="1" w:styleId="13">
    <w:name w:val="font11"/>
    <w:basedOn w:val="10"/>
    <w:qFormat/>
    <w:uiPriority w:val="0"/>
    <w:rPr>
      <w:rFonts w:hint="default" w:ascii="Arial" w:hAnsi="Arial" w:cs="Arial"/>
      <w:b/>
      <w:bCs/>
      <w:color w:val="000000"/>
      <w:sz w:val="40"/>
      <w:szCs w:val="40"/>
      <w:u w:val="none"/>
    </w:rPr>
  </w:style>
  <w:style w:type="character" w:customStyle="1" w:styleId="14">
    <w:name w:val="font61"/>
    <w:basedOn w:val="10"/>
    <w:qFormat/>
    <w:uiPriority w:val="0"/>
    <w:rPr>
      <w:rFonts w:hint="eastAsia" w:ascii="宋体" w:hAnsi="宋体" w:eastAsia="宋体" w:cs="宋体"/>
      <w:b/>
      <w:bCs/>
      <w:color w:val="000000"/>
      <w:sz w:val="40"/>
      <w:szCs w:val="40"/>
      <w:u w:val="none"/>
    </w:rPr>
  </w:style>
  <w:style w:type="table" w:customStyle="1" w:styleId="15">
    <w:name w:val="网格型1"/>
    <w:basedOn w:val="8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16">
    <w:name w:val="p0"/>
    <w:basedOn w:val="1"/>
    <w:qFormat/>
    <w:uiPriority w:val="0"/>
    <w:pPr>
      <w:spacing w:before="100" w:beforeAutospacing="1" w:after="100" w:afterAutospacing="1"/>
    </w:pPr>
    <w:rPr>
      <w:rFonts w:ascii="宋体" w:hAnsi="宋体" w:cs="宋体"/>
      <w:sz w:val="24"/>
    </w:rPr>
  </w:style>
  <w:style w:type="paragraph" w:customStyle="1" w:styleId="17">
    <w:name w:val="List Paragraph_aadc6bc1-6b5d-4b6d-a7fe-886c0e587bac"/>
    <w:basedOn w:val="1"/>
    <w:qFormat/>
    <w:uiPriority w:val="99"/>
    <w:pPr>
      <w:ind w:firstLine="420" w:firstLineChars="200"/>
    </w:pPr>
  </w:style>
  <w:style w:type="character" w:customStyle="1" w:styleId="18">
    <w:name w:val="NormalCharacter"/>
    <w:link w:val="19"/>
    <w:qFormat/>
    <w:uiPriority w:val="0"/>
    <w:rPr>
      <w:kern w:val="0"/>
      <w:sz w:val="20"/>
      <w:szCs w:val="20"/>
    </w:rPr>
  </w:style>
  <w:style w:type="paragraph" w:customStyle="1" w:styleId="19">
    <w:name w:val="UserStyle_3"/>
    <w:basedOn w:val="1"/>
    <w:link w:val="18"/>
    <w:qFormat/>
    <w:uiPriority w:val="0"/>
    <w:rPr>
      <w:sz w:val="20"/>
      <w:szCs w:val="20"/>
    </w:rPr>
  </w:style>
  <w:style w:type="paragraph" w:customStyle="1" w:styleId="20">
    <w:name w:val="Table Paragraph"/>
    <w:basedOn w:val="1"/>
    <w:qFormat/>
    <w:uiPriority w:val="1"/>
    <w:pPr>
      <w:spacing w:before="58"/>
      <w:jc w:val="center"/>
    </w:pPr>
    <w:rPr>
      <w:rFonts w:ascii="仿宋" w:hAnsi="仿宋" w:eastAsia="仿宋" w:cs="仿宋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182</Words>
  <Characters>1039</Characters>
  <Lines>8</Lines>
  <Paragraphs>2</Paragraphs>
  <TotalTime>2</TotalTime>
  <ScaleCrop>false</ScaleCrop>
  <LinksUpToDate>false</LinksUpToDate>
  <CharactersWithSpaces>1219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2021-09-19T08:08:00Z</dcterms:created>
  <dc:creator>夏永兵</dc:creator>
  <cp:lastModifiedBy>不错</cp:lastModifiedBy>
  <cp:lastPrinted>2021-10-15T03:21:00Z</cp:lastPrinted>
  <dcterms:modified xsi:type="dcterms:W3CDTF">2021-12-13T10:41:04Z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594EB319B5634E8399C602436DB96C73</vt:lpwstr>
  </property>
  <property fmtid="{D5CDD505-2E9C-101B-9397-08002B2CF9AE}" pid="4" name="KSOSaveFontToCloudKey">
    <vt:lpwstr>384412360_cloud</vt:lpwstr>
  </property>
</Properties>
</file>