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送教下乡及专题研修具体安排</w:t>
      </w:r>
    </w:p>
    <w:tbl>
      <w:tblPr>
        <w:tblStyle w:val="2"/>
        <w:tblW w:w="9166" w:type="dxa"/>
        <w:tblInd w:w="-3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179"/>
        <w:gridCol w:w="971"/>
        <w:gridCol w:w="2661"/>
        <w:gridCol w:w="1752"/>
        <w:gridCol w:w="5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日期</w:t>
            </w:r>
          </w:p>
        </w:tc>
        <w:tc>
          <w:tcPr>
            <w:tcW w:w="48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活动内容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时间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12月8日晚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外请专家、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工作室成员报</w:t>
            </w:r>
            <w:del w:id="0" w:author="不错" w:date="2021-12-06T11:43:12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道</w:delText>
              </w:r>
            </w:del>
            <w:ins w:id="1" w:author="不错" w:date="2021-12-06T11:43:12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t>到</w:t>
              </w:r>
            </w:ins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赵艳燕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负责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工作室成员签到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18：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0前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酒店前台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上午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送教下乡教学展示交流活动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9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刘海燕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主持</w:t>
            </w:r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开班仪式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0—9: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</w:t>
            </w:r>
          </w:p>
        </w:tc>
        <w:tc>
          <w:tcPr>
            <w:tcW w:w="118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三亚市林旺中学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4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教学展示——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刘海燕《沂蒙山小调》三亚林旺中学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陈霄伊《乌苏里船歌》海口市秀英区康安学校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（3）特邀专家沈娜老师、刘晓楠老师课例点评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0—1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8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午餐</w:t>
            </w:r>
          </w:p>
        </w:tc>
        <w:tc>
          <w:tcPr>
            <w:tcW w:w="774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统一用餐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基于学课教.科研开展专题讲座</w:t>
            </w:r>
          </w:p>
        </w:tc>
        <w:tc>
          <w:tcPr>
            <w:tcW w:w="9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李泓乐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主持</w:t>
            </w:r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专题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讲座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如何上好一堂课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主讲：阮志聪老师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（邀请专家）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0—1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三亚市林旺中学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晚餐</w:t>
            </w:r>
          </w:p>
        </w:tc>
        <w:tc>
          <w:tcPr>
            <w:tcW w:w="656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统一用餐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12月10日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上午</w:t>
            </w:r>
          </w:p>
        </w:tc>
        <w:tc>
          <w:tcPr>
            <w:tcW w:w="1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9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李泓乐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主持</w:t>
            </w:r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专题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讲座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基于核心素养的音乐教学三维目标理论与实践研究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主讲：欧阳予彤老师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（邀请专家）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8:30—11:30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中国人民大学附属中学三亚学校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午餐</w:t>
            </w:r>
          </w:p>
        </w:tc>
        <w:tc>
          <w:tcPr>
            <w:tcW w:w="774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统一用餐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12月10日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李泓乐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主持</w:t>
            </w:r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专题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讲座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《核心素养下中学音乐鉴赏教学的方法与策略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主讲：吴菲老师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（邀请专家）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2:30—5:30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中国人民大学附属中学三亚学校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12月10日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中国人民大学附属中学三亚学校观摩交流</w:t>
            </w:r>
          </w:p>
        </w:tc>
        <w:tc>
          <w:tcPr>
            <w:tcW w:w="9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社团活动、第二课堂观摩，科组教师交流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5:30—6:30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中国人民大学附属中学三亚学校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9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结束 返程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18：40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EA0DA4"/>
    <w:multiLevelType w:val="singleLevel"/>
    <w:tmpl w:val="7DEA0DA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F148E"/>
    <w:rsid w:val="0744652A"/>
    <w:rsid w:val="25A25CE2"/>
    <w:rsid w:val="2B6F148E"/>
    <w:rsid w:val="397522B8"/>
    <w:rsid w:val="3CC54B8D"/>
    <w:rsid w:val="3E16478E"/>
    <w:rsid w:val="414A7CB0"/>
    <w:rsid w:val="65626635"/>
    <w:rsid w:val="67825B46"/>
    <w:rsid w:val="69315BA8"/>
    <w:rsid w:val="7AB23B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2021-11-29T05:15:00Z</dcterms:created>
  <dc:creator>AaA 林夕7201</dc:creator>
  <cp:lastModifiedBy>不错</cp:lastModifiedBy>
  <dcterms:modified xsi:type="dcterms:W3CDTF">2021-12-06T03:43:34Z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9657E6F1741241F1830EA87510B86A9E</vt:lpwstr>
  </property>
</Properties>
</file>