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520" w:lineRule="exact"/>
        <w:ind w:right="0" w:rightChars="0"/>
        <w:jc w:val="center"/>
        <w:textAlignment w:val="auto"/>
        <w:outlineLvl w:val="9"/>
        <w:rPr>
          <w:ins w:id="0" w:author="不错" w:date="2021-05-28T16:42:49Z"/>
          <w:rFonts w:hint="default" w:ascii="方正小标宋简体" w:hAnsi="方正小标宋简体" w:eastAsia="方正小标宋简体" w:cs="方正小标宋简体"/>
          <w:bCs/>
          <w:color w:val="000000"/>
          <w:kern w:val="0"/>
          <w:sz w:val="44"/>
          <w:szCs w:val="44"/>
          <w:lang w:val="en-US" w:eastAsia="zh-CN"/>
        </w:rPr>
      </w:pPr>
      <w:ins w:id="1" w:author="不错" w:date="2021-05-28T16:42:49Z">
        <w:r>
          <w:rPr>
            <w:rFonts w:hint="eastAsia" w:ascii="方正小标宋简体" w:hAnsi="方正小标宋简体" w:eastAsia="方正小标宋简体" w:cs="方正小标宋简体"/>
            <w:bCs/>
            <w:color w:val="000000"/>
            <w:kern w:val="0"/>
            <w:sz w:val="44"/>
            <w:szCs w:val="44"/>
            <w:lang w:val="en-US" w:eastAsia="zh-CN"/>
          </w:rPr>
          <w:t>三亚市中小学品质课程建设项目</w:t>
        </w:r>
      </w:ins>
    </w:p>
    <w:p>
      <w:pPr>
        <w:keepNext w:val="0"/>
        <w:keepLines w:val="0"/>
        <w:pageBreakBefore w:val="0"/>
        <w:widowControl w:val="0"/>
        <w:kinsoku/>
        <w:wordWrap/>
        <w:overflowPunct/>
        <w:topLinePunct w:val="0"/>
        <w:autoSpaceDE/>
        <w:autoSpaceDN/>
        <w:bidi w:val="0"/>
        <w:adjustRightInd/>
        <w:spacing w:line="520" w:lineRule="exact"/>
        <w:ind w:right="0" w:rightChars="0"/>
        <w:jc w:val="center"/>
        <w:textAlignment w:val="auto"/>
        <w:outlineLvl w:val="9"/>
        <w:rPr>
          <w:ins w:id="2" w:author="不错" w:date="2021-05-28T16:42:49Z"/>
          <w:rFonts w:hint="eastAsia" w:ascii="方正小标宋简体" w:hAnsi="方正小标宋简体" w:eastAsia="方正小标宋简体" w:cs="方正小标宋简体"/>
          <w:bCs/>
          <w:color w:val="000000"/>
          <w:kern w:val="0"/>
          <w:sz w:val="44"/>
          <w:szCs w:val="44"/>
          <w:lang w:val="en-US" w:eastAsia="zh-CN"/>
        </w:rPr>
      </w:pPr>
      <w:ins w:id="3" w:author="不错" w:date="2021-05-28T16:42:49Z">
        <w:r>
          <w:rPr>
            <w:rFonts w:hint="eastAsia" w:ascii="方正小标宋简体" w:hAnsi="方正小标宋简体" w:eastAsia="方正小标宋简体" w:cs="方正小标宋简体"/>
            <w:bCs/>
            <w:color w:val="000000"/>
            <w:kern w:val="0"/>
            <w:sz w:val="44"/>
            <w:szCs w:val="44"/>
            <w:lang w:val="en-US" w:eastAsia="zh-CN"/>
          </w:rPr>
          <w:t>2021年度实施方案</w:t>
        </w:r>
      </w:ins>
    </w:p>
    <w:p>
      <w:pPr>
        <w:keepNext w:val="0"/>
        <w:keepLines w:val="0"/>
        <w:pageBreakBefore w:val="0"/>
        <w:widowControl w:val="0"/>
        <w:kinsoku/>
        <w:wordWrap/>
        <w:overflowPunct/>
        <w:topLinePunct w:val="0"/>
        <w:autoSpaceDE/>
        <w:autoSpaceDN/>
        <w:bidi w:val="0"/>
        <w:adjustRightInd/>
        <w:spacing w:line="520" w:lineRule="exact"/>
        <w:ind w:left="0" w:leftChars="0" w:right="0" w:rightChars="0" w:firstLine="640" w:firstLineChars="200"/>
        <w:textAlignment w:val="auto"/>
        <w:outlineLvl w:val="9"/>
        <w:rPr>
          <w:ins w:id="4" w:author="不错" w:date="2021-05-28T16:42:49Z"/>
          <w:rFonts w:hint="eastAsia" w:ascii="仿宋_GB2312" w:hAnsi="仿宋_GB2312" w:eastAsia="仿宋_GB2312" w:cs="仿宋_GB2312"/>
          <w:bCs/>
          <w:color w:val="000000"/>
          <w:kern w:val="0"/>
          <w:sz w:val="32"/>
          <w:szCs w:val="32"/>
        </w:rPr>
      </w:pP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ins w:id="5" w:author="不错" w:date="2021-05-28T16:42:49Z"/>
          <w:rFonts w:ascii="仿宋_GB2312" w:hAnsi="仿宋_GB2312" w:eastAsia="仿宋_GB2312" w:cs="仿宋_GB2312"/>
          <w:sz w:val="32"/>
          <w:szCs w:val="32"/>
        </w:rPr>
      </w:pPr>
      <w:ins w:id="6" w:author="不错" w:date="2021-05-28T16:42:49Z">
        <w:r>
          <w:rPr>
            <w:rFonts w:hint="eastAsia" w:ascii="仿宋_GB2312" w:hAnsi="仿宋_GB2312" w:eastAsia="仿宋_GB2312" w:cs="仿宋_GB2312"/>
            <w:bCs/>
            <w:color w:val="000000"/>
            <w:kern w:val="0"/>
            <w:sz w:val="32"/>
            <w:szCs w:val="32"/>
          </w:rPr>
          <w:t>为</w:t>
        </w:r>
      </w:ins>
      <w:ins w:id="7" w:author="不错" w:date="2021-05-28T16:42:49Z">
        <w:r>
          <w:rPr>
            <w:rFonts w:hint="eastAsia" w:ascii="仿宋_GB2312" w:hAnsi="仿宋_GB2312" w:eastAsia="仿宋_GB2312" w:cs="仿宋_GB2312"/>
            <w:bCs/>
            <w:color w:val="000000"/>
            <w:kern w:val="0"/>
            <w:sz w:val="32"/>
            <w:szCs w:val="32"/>
            <w:lang w:val="en-US" w:eastAsia="zh-CN"/>
          </w:rPr>
          <w:t>推</w:t>
        </w:r>
      </w:ins>
      <w:ins w:id="8" w:author="不错" w:date="2021-05-28T16:42:49Z">
        <w:r>
          <w:rPr>
            <w:rFonts w:hint="eastAsia" w:ascii="仿宋_GB2312" w:hAnsi="仿宋_GB2312" w:eastAsia="仿宋_GB2312" w:cs="仿宋_GB2312"/>
            <w:sz w:val="32"/>
            <w:szCs w:val="32"/>
          </w:rPr>
          <w:t>进</w:t>
        </w:r>
      </w:ins>
      <w:ins w:id="9" w:author="不错" w:date="2021-05-28T16:42:49Z">
        <w:r>
          <w:rPr>
            <w:rFonts w:hint="eastAsia" w:ascii="仿宋_GB2312" w:hAnsi="仿宋_GB2312" w:eastAsia="仿宋_GB2312" w:cs="仿宋_GB2312"/>
            <w:sz w:val="32"/>
            <w:szCs w:val="32"/>
            <w:lang w:eastAsia="zh-CN"/>
          </w:rPr>
          <w:t>我</w:t>
        </w:r>
      </w:ins>
      <w:ins w:id="10" w:author="不错" w:date="2021-05-28T16:42:49Z">
        <w:r>
          <w:rPr>
            <w:rFonts w:hint="eastAsia" w:ascii="仿宋_GB2312" w:hAnsi="仿宋_GB2312" w:eastAsia="仿宋_GB2312" w:cs="仿宋_GB2312"/>
            <w:sz w:val="32"/>
            <w:szCs w:val="32"/>
          </w:rPr>
          <w:t>市</w:t>
        </w:r>
      </w:ins>
      <w:ins w:id="11" w:author="不错" w:date="2021-05-28T16:42:49Z">
        <w:r>
          <w:rPr>
            <w:rFonts w:hint="eastAsia" w:ascii="仿宋_GB2312" w:hAnsi="仿宋_GB2312" w:eastAsia="仿宋_GB2312" w:cs="仿宋_GB2312"/>
            <w:sz w:val="32"/>
            <w:szCs w:val="32"/>
            <w:lang w:eastAsia="zh-CN"/>
          </w:rPr>
          <w:t>中小学</w:t>
        </w:r>
      </w:ins>
      <w:ins w:id="12" w:author="不错" w:date="2021-05-28T16:42:49Z">
        <w:r>
          <w:rPr>
            <w:rFonts w:hint="eastAsia" w:ascii="仿宋_GB2312" w:hAnsi="仿宋_GB2312" w:eastAsia="仿宋_GB2312" w:cs="仿宋_GB2312"/>
            <w:sz w:val="32"/>
            <w:szCs w:val="32"/>
          </w:rPr>
          <w:t>品质课程</w:t>
        </w:r>
      </w:ins>
      <w:ins w:id="13" w:author="不错" w:date="2021-05-28T16:42:49Z">
        <w:r>
          <w:rPr>
            <w:rFonts w:hint="default" w:ascii="仿宋_GB2312" w:hAnsi="仿宋_GB2312" w:eastAsia="仿宋_GB2312" w:cs="仿宋_GB2312"/>
            <w:sz w:val="32"/>
            <w:szCs w:val="32"/>
            <w:lang w:val="en-US"/>
          </w:rPr>
          <w:t>建设</w:t>
        </w:r>
      </w:ins>
      <w:ins w:id="14" w:author="不错" w:date="2021-05-28T16:42:49Z">
        <w:r>
          <w:rPr>
            <w:rFonts w:hint="eastAsia" w:ascii="仿宋_GB2312" w:hAnsi="仿宋_GB2312" w:eastAsia="仿宋_GB2312" w:cs="仿宋_GB2312"/>
            <w:sz w:val="32"/>
            <w:szCs w:val="32"/>
            <w:lang w:eastAsia="zh-CN"/>
          </w:rPr>
          <w:t>，</w:t>
        </w:r>
      </w:ins>
      <w:ins w:id="15" w:author="不错" w:date="2021-05-28T16:42:49Z">
        <w:r>
          <w:rPr>
            <w:rFonts w:hint="eastAsia" w:ascii="仿宋_GB2312" w:hAnsi="仿宋_GB2312" w:eastAsia="仿宋_GB2312" w:cs="仿宋_GB2312"/>
            <w:sz w:val="32"/>
            <w:szCs w:val="32"/>
          </w:rPr>
          <w:t>构建适应学生发展的课程体系，</w:t>
        </w:r>
      </w:ins>
      <w:ins w:id="16" w:author="不错" w:date="2021-05-28T16:42:49Z">
        <w:r>
          <w:rPr>
            <w:rFonts w:hint="eastAsia" w:ascii="仿宋_GB2312" w:hAnsi="仿宋_GB2312" w:eastAsia="仿宋_GB2312" w:cs="仿宋_GB2312"/>
            <w:sz w:val="32"/>
            <w:szCs w:val="32"/>
            <w:lang w:eastAsia="zh-CN"/>
          </w:rPr>
          <w:t>根据《</w:t>
        </w:r>
      </w:ins>
      <w:ins w:id="17" w:author="不错" w:date="2021-05-28T16:42:49Z">
        <w:r>
          <w:rPr>
            <w:rFonts w:hint="eastAsia" w:ascii="仿宋_GB2312" w:hAnsi="仿宋_GB2312" w:eastAsia="仿宋_GB2312" w:cs="仿宋_GB2312"/>
            <w:sz w:val="32"/>
            <w:szCs w:val="32"/>
          </w:rPr>
          <w:t>三亚市中小学校品质课程建设项目推进方案（2020-2023年）</w:t>
        </w:r>
      </w:ins>
      <w:ins w:id="18" w:author="不错" w:date="2021-05-28T16:42:49Z">
        <w:r>
          <w:rPr>
            <w:rFonts w:hint="eastAsia" w:ascii="仿宋_GB2312" w:hAnsi="仿宋_GB2312" w:eastAsia="仿宋_GB2312" w:cs="仿宋_GB2312"/>
            <w:sz w:val="32"/>
            <w:szCs w:val="32"/>
            <w:lang w:eastAsia="zh-CN"/>
          </w:rPr>
          <w:t>》</w:t>
        </w:r>
      </w:ins>
      <w:ins w:id="19" w:author="不错" w:date="2021-05-28T16:42:49Z">
        <w:r>
          <w:rPr>
            <w:rFonts w:hint="eastAsia" w:ascii="仿宋_GB2312" w:hAnsi="仿宋_GB2312" w:eastAsia="仿宋_GB2312" w:cs="仿宋_GB2312"/>
            <w:sz w:val="32"/>
            <w:szCs w:val="32"/>
            <w:lang w:val="en-US" w:eastAsia="zh-CN"/>
          </w:rPr>
          <w:t>和我院2021年工作计划</w:t>
        </w:r>
      </w:ins>
      <w:ins w:id="20" w:author="不错" w:date="2021-05-28T16:42:49Z">
        <w:r>
          <w:rPr>
            <w:rFonts w:hint="eastAsia" w:ascii="仿宋_GB2312" w:hAnsi="仿宋_GB2312" w:eastAsia="仿宋_GB2312" w:cs="仿宋_GB2312"/>
            <w:sz w:val="32"/>
            <w:szCs w:val="32"/>
            <w:lang w:eastAsia="zh-CN"/>
          </w:rPr>
          <w:t>，</w:t>
        </w:r>
      </w:ins>
      <w:ins w:id="21" w:author="不错" w:date="2021-05-28T16:42:49Z">
        <w:r>
          <w:rPr>
            <w:rFonts w:hint="eastAsia" w:ascii="仿宋_GB2312" w:hAnsi="仿宋_GB2312" w:eastAsia="仿宋_GB2312" w:cs="仿宋_GB2312"/>
            <w:sz w:val="32"/>
            <w:szCs w:val="32"/>
          </w:rPr>
          <w:t>特制定</w:t>
        </w:r>
      </w:ins>
      <w:ins w:id="22" w:author="不错" w:date="2021-05-28T16:42:49Z">
        <w:r>
          <w:rPr>
            <w:rFonts w:hint="eastAsia" w:ascii="仿宋_GB2312" w:hAnsi="仿宋_GB2312" w:eastAsia="仿宋_GB2312" w:cs="仿宋_GB2312"/>
            <w:sz w:val="32"/>
            <w:szCs w:val="32"/>
            <w:lang w:val="en-US" w:eastAsia="zh-CN"/>
          </w:rPr>
          <w:t>本年度实施</w:t>
        </w:r>
      </w:ins>
      <w:ins w:id="23" w:author="不错" w:date="2021-05-28T16:42:49Z">
        <w:r>
          <w:rPr>
            <w:rFonts w:hint="eastAsia" w:ascii="仿宋_GB2312" w:hAnsi="仿宋_GB2312" w:eastAsia="仿宋_GB2312" w:cs="仿宋_GB2312"/>
            <w:sz w:val="32"/>
            <w:szCs w:val="32"/>
          </w:rPr>
          <w:t>方案。</w:t>
        </w:r>
      </w:ins>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ins w:id="24" w:author="不错" w:date="2021-05-28T16:42:49Z"/>
          <w:rFonts w:ascii="黑体" w:hAnsi="黑体" w:eastAsia="黑体" w:cs="黑体"/>
          <w:color w:val="0000FF"/>
          <w:sz w:val="32"/>
          <w:szCs w:val="32"/>
        </w:rPr>
      </w:pPr>
      <w:ins w:id="25" w:author="不错" w:date="2021-05-28T16:42:49Z">
        <w:r>
          <w:rPr>
            <w:rFonts w:hint="eastAsia" w:ascii="黑体" w:hAnsi="黑体" w:eastAsia="黑体" w:cs="黑体"/>
            <w:sz w:val="32"/>
            <w:szCs w:val="32"/>
          </w:rPr>
          <w:t>一、</w:t>
        </w:r>
      </w:ins>
      <w:ins w:id="26" w:author="不错" w:date="2021-05-28T16:42:49Z">
        <w:r>
          <w:rPr>
            <w:rFonts w:hint="eastAsia" w:ascii="黑体" w:hAnsi="黑体" w:eastAsia="黑体" w:cs="黑体"/>
            <w:sz w:val="32"/>
            <w:szCs w:val="32"/>
            <w:lang w:eastAsia="zh-CN"/>
          </w:rPr>
          <w:t>工作</w:t>
        </w:r>
      </w:ins>
      <w:ins w:id="27" w:author="不错" w:date="2021-05-28T16:42:49Z">
        <w:r>
          <w:rPr>
            <w:rFonts w:hint="eastAsia" w:ascii="黑体" w:hAnsi="黑体" w:eastAsia="黑体" w:cs="黑体"/>
            <w:sz w:val="32"/>
            <w:szCs w:val="32"/>
          </w:rPr>
          <w:t>目标</w:t>
        </w:r>
      </w:ins>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ins w:id="28" w:author="不错" w:date="2021-05-28T16:42:49Z"/>
          <w:rFonts w:ascii="仿宋_GB2312" w:hAnsi="仿宋_GB2312" w:eastAsia="仿宋_GB2312" w:cs="仿宋_GB2312"/>
          <w:sz w:val="32"/>
          <w:szCs w:val="32"/>
        </w:rPr>
      </w:pPr>
      <w:ins w:id="29" w:author="不错" w:date="2021-05-28T16:42:49Z">
        <w:r>
          <w:rPr>
            <w:rFonts w:hint="eastAsia" w:ascii="楷体" w:hAnsi="楷体" w:eastAsia="楷体" w:cs="楷体"/>
            <w:sz w:val="32"/>
            <w:szCs w:val="32"/>
            <w:lang w:eastAsia="zh-CN"/>
          </w:rPr>
          <w:t>（一）学校层面</w:t>
        </w:r>
      </w:ins>
      <w:ins w:id="30" w:author="不错" w:date="2021-05-28T16:42:49Z">
        <w:r>
          <w:rPr>
            <w:rFonts w:hint="eastAsia" w:ascii="仿宋_GB2312" w:hAnsi="仿宋_GB2312" w:eastAsia="仿宋_GB2312" w:cs="仿宋_GB2312"/>
            <w:sz w:val="32"/>
            <w:szCs w:val="32"/>
            <w:lang w:val="en-US" w:eastAsia="zh-CN"/>
          </w:rPr>
          <w:t>。进一步推进</w:t>
        </w:r>
      </w:ins>
      <w:ins w:id="31" w:author="不错" w:date="2021-05-28T16:42:49Z">
        <w:r>
          <w:rPr>
            <w:rFonts w:hint="eastAsia" w:ascii="仿宋_GB2312" w:hAnsi="仿宋_GB2312" w:eastAsia="仿宋_GB2312" w:cs="仿宋_GB2312"/>
            <w:sz w:val="32"/>
            <w:szCs w:val="32"/>
          </w:rPr>
          <w:t>20所</w:t>
        </w:r>
      </w:ins>
      <w:ins w:id="32" w:author="不错" w:date="2021-05-28T16:42:49Z">
        <w:r>
          <w:rPr>
            <w:rFonts w:hint="eastAsia" w:ascii="仿宋_GB2312" w:hAnsi="仿宋_GB2312" w:eastAsia="仿宋_GB2312" w:cs="仿宋_GB2312"/>
            <w:sz w:val="32"/>
            <w:szCs w:val="32"/>
            <w:lang w:eastAsia="zh-CN"/>
          </w:rPr>
          <w:t>品质课程实验学校课程建设团队建设，在指导专家和团队成员的共同努力下完成各校课程规划及教育信条凝练</w:t>
        </w:r>
      </w:ins>
      <w:ins w:id="33" w:author="不错" w:date="2021-05-28T16:42:49Z">
        <w:r>
          <w:rPr>
            <w:rFonts w:hint="eastAsia" w:ascii="仿宋_GB2312" w:hAnsi="仿宋_GB2312" w:eastAsia="仿宋_GB2312" w:cs="仿宋_GB2312"/>
            <w:sz w:val="32"/>
            <w:szCs w:val="32"/>
          </w:rPr>
          <w:t>。</w:t>
        </w:r>
      </w:ins>
    </w:p>
    <w:p>
      <w:pPr>
        <w:keepNext w:val="0"/>
        <w:keepLines w:val="0"/>
        <w:pageBreakBefore w:val="0"/>
        <w:widowControl w:val="0"/>
        <w:numPr>
          <w:ilvl w:val="-1"/>
          <w:numId w:val="0"/>
        </w:numPr>
        <w:kinsoku/>
        <w:wordWrap/>
        <w:overflowPunct/>
        <w:topLinePunct w:val="0"/>
        <w:autoSpaceDE/>
        <w:autoSpaceDN/>
        <w:bidi w:val="0"/>
        <w:adjustRightInd/>
        <w:spacing w:line="600" w:lineRule="exact"/>
        <w:ind w:right="0" w:rightChars="0" w:firstLine="640" w:firstLineChars="200"/>
        <w:jc w:val="both"/>
        <w:textAlignment w:val="auto"/>
        <w:outlineLvl w:val="9"/>
        <w:rPr>
          <w:ins w:id="34" w:author="不错" w:date="2021-05-28T16:42:49Z"/>
          <w:rFonts w:ascii="仿宋_GB2312" w:hAnsi="仿宋_GB2312" w:eastAsia="仿宋_GB2312" w:cs="仿宋_GB2312"/>
          <w:sz w:val="32"/>
          <w:szCs w:val="32"/>
        </w:rPr>
      </w:pPr>
      <w:ins w:id="35" w:author="不错" w:date="2021-05-28T16:42:49Z">
        <w:r>
          <w:rPr>
            <w:rFonts w:hint="eastAsia" w:ascii="楷体" w:hAnsi="楷体" w:eastAsia="楷体" w:cs="楷体"/>
            <w:sz w:val="32"/>
            <w:szCs w:val="32"/>
            <w:lang w:eastAsia="zh-CN"/>
          </w:rPr>
          <w:t>（二）区域层面。</w:t>
        </w:r>
      </w:ins>
      <w:ins w:id="36" w:author="不错" w:date="2021-05-28T16:42:49Z">
        <w:r>
          <w:rPr>
            <w:rFonts w:hint="eastAsia" w:ascii="仿宋_GB2312" w:hAnsi="仿宋_GB2312" w:eastAsia="仿宋_GB2312" w:cs="仿宋_GB2312"/>
            <w:sz w:val="32"/>
            <w:szCs w:val="32"/>
            <w:lang w:eastAsia="zh-CN"/>
          </w:rPr>
          <w:t>指导帮助我市品质课程实验学校提升</w:t>
        </w:r>
      </w:ins>
      <w:ins w:id="37" w:author="不错" w:date="2021-05-28T16:42:49Z">
        <w:r>
          <w:rPr>
            <w:rFonts w:hint="eastAsia" w:ascii="仿宋_GB2312" w:hAnsi="仿宋_GB2312" w:eastAsia="仿宋_GB2312" w:cs="仿宋_GB2312"/>
            <w:sz w:val="32"/>
            <w:szCs w:val="32"/>
          </w:rPr>
          <w:t>课程规划、实施、管理和评价的能力，</w:t>
        </w:r>
      </w:ins>
      <w:ins w:id="38" w:author="不错" w:date="2021-05-28T16:42:49Z">
        <w:r>
          <w:rPr>
            <w:rFonts w:hint="eastAsia" w:ascii="仿宋_GB2312" w:hAnsi="仿宋_GB2312" w:eastAsia="仿宋_GB2312" w:cs="仿宋_GB2312"/>
            <w:sz w:val="32"/>
            <w:szCs w:val="32"/>
            <w:lang w:eastAsia="zh-CN"/>
          </w:rPr>
          <w:t>逐步建立健全体现三亚特色、学校特点的课程规划</w:t>
        </w:r>
      </w:ins>
      <w:ins w:id="39" w:author="不错" w:date="2021-05-28T16:42:49Z">
        <w:r>
          <w:rPr>
            <w:rFonts w:hint="eastAsia" w:ascii="仿宋_GB2312" w:hAnsi="仿宋_GB2312" w:eastAsia="仿宋_GB2312" w:cs="仿宋_GB2312"/>
            <w:sz w:val="32"/>
            <w:szCs w:val="32"/>
          </w:rPr>
          <w:t>。</w:t>
        </w:r>
      </w:ins>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ins w:id="40" w:author="不错" w:date="2021-05-28T16:42:49Z"/>
          <w:rFonts w:ascii="黑体" w:hAnsi="黑体" w:eastAsia="黑体" w:cs="黑体"/>
          <w:sz w:val="32"/>
          <w:szCs w:val="32"/>
        </w:rPr>
      </w:pPr>
      <w:ins w:id="41" w:author="不错" w:date="2021-05-28T16:42:49Z">
        <w:r>
          <w:rPr>
            <w:rFonts w:hint="eastAsia" w:ascii="黑体" w:hAnsi="黑体" w:eastAsia="黑体" w:cs="黑体"/>
            <w:sz w:val="32"/>
            <w:szCs w:val="32"/>
          </w:rPr>
          <w:t>二、</w:t>
        </w:r>
      </w:ins>
      <w:ins w:id="42" w:author="不错" w:date="2021-05-28T16:42:49Z">
        <w:r>
          <w:rPr>
            <w:rFonts w:hint="eastAsia" w:ascii="黑体" w:hAnsi="黑体" w:eastAsia="黑体" w:cs="黑体"/>
            <w:sz w:val="32"/>
            <w:szCs w:val="32"/>
            <w:lang w:eastAsia="zh-CN"/>
          </w:rPr>
          <w:t>具体工作</w:t>
        </w:r>
      </w:ins>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ins w:id="43" w:author="不错" w:date="2021-05-28T16:42:49Z"/>
          <w:rFonts w:hint="eastAsia" w:ascii="仿宋_GB2312" w:hAnsi="仿宋_GB2312" w:eastAsia="仿宋_GB2312" w:cs="仿宋_GB2312"/>
          <w:sz w:val="32"/>
          <w:szCs w:val="32"/>
          <w:lang w:val="en-US" w:eastAsia="zh-CN"/>
        </w:rPr>
      </w:pPr>
      <w:ins w:id="44" w:author="不错" w:date="2021-05-28T16:42:49Z">
        <w:r>
          <w:rPr>
            <w:rFonts w:hint="eastAsia" w:ascii="楷体" w:hAnsi="楷体" w:eastAsia="楷体" w:cs="楷体"/>
            <w:sz w:val="32"/>
            <w:szCs w:val="32"/>
            <w:lang w:eastAsia="zh-CN"/>
          </w:rPr>
          <w:t>（一）指导</w:t>
        </w:r>
      </w:ins>
      <w:ins w:id="45" w:author="不错" w:date="2021-05-28T16:42:49Z">
        <w:r>
          <w:rPr>
            <w:rFonts w:hint="eastAsia" w:ascii="楷体" w:hAnsi="楷体" w:eastAsia="楷体" w:cs="楷体"/>
            <w:sz w:val="32"/>
            <w:szCs w:val="32"/>
            <w:lang w:val="en-US" w:eastAsia="zh-CN"/>
          </w:rPr>
          <w:t>和提炼</w:t>
        </w:r>
      </w:ins>
      <w:ins w:id="46" w:author="不错" w:date="2021-05-28T16:42:49Z">
        <w:r>
          <w:rPr>
            <w:rFonts w:hint="eastAsia" w:ascii="楷体" w:hAnsi="楷体" w:eastAsia="楷体" w:cs="楷体"/>
            <w:sz w:val="32"/>
            <w:szCs w:val="32"/>
            <w:lang w:eastAsia="zh-CN"/>
          </w:rPr>
          <w:t>。</w:t>
        </w:r>
      </w:ins>
      <w:ins w:id="47" w:author="不错" w:date="2021-05-28T16:42:49Z">
        <w:r>
          <w:rPr>
            <w:rFonts w:hint="eastAsia" w:ascii="仿宋_GB2312" w:hAnsi="仿宋_GB2312" w:eastAsia="仿宋_GB2312" w:cs="仿宋_GB2312"/>
            <w:sz w:val="32"/>
            <w:szCs w:val="32"/>
            <w:lang w:val="en-US" w:eastAsia="zh-CN"/>
          </w:rPr>
          <w:t>联合</w:t>
        </w:r>
      </w:ins>
      <w:ins w:id="48" w:author="不错" w:date="2021-05-28T16:42:49Z">
        <w:r>
          <w:rPr>
            <w:rFonts w:hint="eastAsia" w:ascii="仿宋_GB2312" w:hAnsi="仿宋_GB2312" w:eastAsia="仿宋_GB2312" w:cs="仿宋_GB2312"/>
            <w:sz w:val="32"/>
            <w:szCs w:val="32"/>
            <w:lang w:eastAsia="zh-CN"/>
          </w:rPr>
          <w:t>上海及我院</w:t>
        </w:r>
      </w:ins>
      <w:ins w:id="49" w:author="不错" w:date="2021-05-28T16:42:49Z">
        <w:r>
          <w:rPr>
            <w:rFonts w:hint="eastAsia" w:ascii="仿宋_GB2312" w:hAnsi="仿宋_GB2312" w:eastAsia="仿宋_GB2312" w:cs="仿宋_GB2312"/>
            <w:sz w:val="32"/>
            <w:szCs w:val="32"/>
            <w:lang w:val="en-US" w:eastAsia="zh-CN"/>
          </w:rPr>
          <w:t>专家团队的力量，采取</w:t>
        </w:r>
      </w:ins>
      <w:ins w:id="50" w:author="不错" w:date="2021-05-28T16:42:49Z">
        <w:r>
          <w:rPr>
            <w:rFonts w:hint="eastAsia" w:ascii="仿宋_GB2312" w:hAnsi="仿宋_GB2312" w:eastAsia="仿宋_GB2312" w:cs="仿宋_GB2312"/>
            <w:sz w:val="32"/>
            <w:szCs w:val="32"/>
            <w:lang w:eastAsia="zh-CN"/>
          </w:rPr>
          <w:t>个别指导和集中反馈相结合的方式对我市</w:t>
        </w:r>
      </w:ins>
      <w:ins w:id="51" w:author="不错" w:date="2021-05-28T16:42:49Z">
        <w:r>
          <w:rPr>
            <w:rFonts w:hint="eastAsia" w:ascii="仿宋_GB2312" w:hAnsi="仿宋_GB2312" w:eastAsia="仿宋_GB2312" w:cs="仿宋_GB2312"/>
            <w:sz w:val="32"/>
            <w:szCs w:val="32"/>
            <w:lang w:val="en-US" w:eastAsia="zh-CN"/>
          </w:rPr>
          <w:t>20所品质课程实验学校进行五个批次专业指导，帮助学校凝练课程规划和教育信条。</w:t>
        </w:r>
      </w:ins>
    </w:p>
    <w:p>
      <w:pPr>
        <w:keepNext w:val="0"/>
        <w:keepLines w:val="0"/>
        <w:pageBreakBefore w:val="0"/>
        <w:widowControl w:val="0"/>
        <w:numPr>
          <w:ilvl w:val="-1"/>
          <w:numId w:val="0"/>
        </w:numPr>
        <w:kinsoku/>
        <w:wordWrap/>
        <w:overflowPunct/>
        <w:topLinePunct w:val="0"/>
        <w:autoSpaceDE/>
        <w:autoSpaceDN/>
        <w:bidi w:val="0"/>
        <w:adjustRightInd/>
        <w:spacing w:line="600" w:lineRule="exact"/>
        <w:ind w:leftChars="0" w:right="0" w:rightChars="0" w:firstLine="640" w:firstLineChars="200"/>
        <w:jc w:val="both"/>
        <w:textAlignment w:val="auto"/>
        <w:outlineLvl w:val="9"/>
        <w:rPr>
          <w:ins w:id="52" w:author="不错" w:date="2021-05-28T16:42:49Z"/>
          <w:rFonts w:hint="eastAsia" w:ascii="仿宋_GB2312" w:hAnsi="仿宋_GB2312" w:eastAsia="仿宋_GB2312" w:cs="仿宋_GB2312"/>
          <w:sz w:val="32"/>
          <w:szCs w:val="32"/>
          <w:lang w:val="en-US" w:eastAsia="zh-CN"/>
        </w:rPr>
      </w:pPr>
      <w:ins w:id="53" w:author="不错" w:date="2021-05-28T16:42:49Z">
        <w:r>
          <w:rPr>
            <w:rFonts w:hint="eastAsia" w:ascii="楷体" w:hAnsi="楷体" w:eastAsia="楷体" w:cs="楷体"/>
            <w:sz w:val="32"/>
            <w:szCs w:val="32"/>
            <w:lang w:val="en-US" w:eastAsia="zh-CN"/>
          </w:rPr>
          <w:t>(二）展示和</w:t>
        </w:r>
      </w:ins>
      <w:ins w:id="54" w:author="不错" w:date="2021-05-28T16:42:49Z">
        <w:r>
          <w:rPr>
            <w:rFonts w:hint="eastAsia" w:ascii="楷体" w:hAnsi="楷体" w:eastAsia="楷体" w:cs="楷体"/>
            <w:sz w:val="32"/>
            <w:szCs w:val="32"/>
            <w:lang w:eastAsia="zh-CN"/>
          </w:rPr>
          <w:t>交流。</w:t>
        </w:r>
      </w:ins>
      <w:ins w:id="55" w:author="不错" w:date="2021-05-28T16:42:49Z">
        <w:r>
          <w:rPr>
            <w:rFonts w:hint="eastAsia" w:ascii="仿宋_GB2312" w:hAnsi="仿宋_GB2312" w:eastAsia="仿宋_GB2312" w:cs="仿宋_GB2312"/>
            <w:sz w:val="32"/>
            <w:szCs w:val="32"/>
            <w:lang w:eastAsia="zh-CN"/>
          </w:rPr>
          <w:t>举办全市</w:t>
        </w:r>
      </w:ins>
      <w:ins w:id="56" w:author="不错" w:date="2021-05-28T16:42:49Z">
        <w:r>
          <w:rPr>
            <w:rFonts w:hint="eastAsia" w:ascii="仿宋_GB2312" w:hAnsi="仿宋_GB2312" w:eastAsia="仿宋_GB2312" w:cs="仿宋_GB2312"/>
            <w:sz w:val="32"/>
            <w:szCs w:val="32"/>
            <w:lang w:val="en-US" w:eastAsia="zh-CN"/>
          </w:rPr>
          <w:t>中小学</w:t>
        </w:r>
      </w:ins>
      <w:ins w:id="57" w:author="不错" w:date="2021-05-28T16:42:49Z">
        <w:r>
          <w:rPr>
            <w:rFonts w:hint="eastAsia" w:ascii="仿宋_GB2312" w:hAnsi="仿宋_GB2312" w:eastAsia="仿宋_GB2312" w:cs="仿宋_GB2312"/>
            <w:sz w:val="32"/>
            <w:szCs w:val="32"/>
            <w:lang w:eastAsia="zh-CN"/>
          </w:rPr>
          <w:t>校（园）</w:t>
        </w:r>
      </w:ins>
      <w:ins w:id="58" w:author="不错" w:date="2021-05-28T16:42:49Z">
        <w:r>
          <w:rPr>
            <w:rFonts w:hint="eastAsia" w:ascii="仿宋_GB2312" w:hAnsi="仿宋_GB2312" w:eastAsia="仿宋_GB2312" w:cs="仿宋_GB2312"/>
            <w:sz w:val="32"/>
            <w:szCs w:val="32"/>
            <w:lang w:val="en-US" w:eastAsia="zh-CN"/>
          </w:rPr>
          <w:t>品质课程展示交流会</w:t>
        </w:r>
      </w:ins>
      <w:ins w:id="59" w:author="不错" w:date="2021-05-28T16:42:49Z">
        <w:r>
          <w:rPr>
            <w:rFonts w:hint="eastAsia" w:ascii="仿宋_GB2312" w:hAnsi="仿宋_GB2312" w:eastAsia="仿宋_GB2312" w:cs="仿宋_GB2312"/>
            <w:sz w:val="32"/>
            <w:szCs w:val="32"/>
            <w:lang w:eastAsia="zh-CN"/>
          </w:rPr>
          <w:t>。</w:t>
        </w:r>
      </w:ins>
      <w:ins w:id="60" w:author="不错" w:date="2021-05-28T16:42:49Z">
        <w:r>
          <w:rPr>
            <w:rFonts w:hint="eastAsia" w:ascii="仿宋_GB2312" w:hAnsi="仿宋_GB2312" w:eastAsia="仿宋_GB2312" w:cs="仿宋_GB2312"/>
            <w:sz w:val="32"/>
            <w:szCs w:val="32"/>
            <w:lang w:val="en-US" w:eastAsia="zh-CN"/>
          </w:rPr>
          <w:t>集中展示</w:t>
        </w:r>
      </w:ins>
      <w:ins w:id="61" w:author="不错" w:date="2021-05-28T16:42:49Z">
        <w:r>
          <w:rPr>
            <w:rFonts w:hint="eastAsia" w:ascii="仿宋_GB2312" w:hAnsi="仿宋_GB2312" w:eastAsia="仿宋_GB2312" w:cs="仿宋_GB2312"/>
            <w:sz w:val="32"/>
            <w:szCs w:val="32"/>
            <w:lang w:eastAsia="zh-CN"/>
          </w:rPr>
          <w:t>我市</w:t>
        </w:r>
      </w:ins>
      <w:ins w:id="62" w:author="不错" w:date="2021-05-28T16:42:49Z">
        <w:r>
          <w:rPr>
            <w:rFonts w:hint="eastAsia" w:ascii="仿宋_GB2312" w:hAnsi="仿宋_GB2312" w:eastAsia="仿宋_GB2312" w:cs="仿宋_GB2312"/>
            <w:sz w:val="32"/>
            <w:szCs w:val="32"/>
            <w:lang w:val="en-US" w:eastAsia="zh-CN"/>
          </w:rPr>
          <w:t>20所品质课程实验学校课程规划建设阶段性成果，交流各校在推进品质课程建设过程的经验和体会。</w:t>
        </w:r>
      </w:ins>
    </w:p>
    <w:p>
      <w:pPr>
        <w:keepNext w:val="0"/>
        <w:keepLines w:val="0"/>
        <w:pageBreakBefore w:val="0"/>
        <w:widowControl w:val="0"/>
        <w:numPr>
          <w:ilvl w:val="-1"/>
          <w:numId w:val="0"/>
        </w:numPr>
        <w:kinsoku/>
        <w:wordWrap/>
        <w:overflowPunct/>
        <w:topLinePunct w:val="0"/>
        <w:autoSpaceDE/>
        <w:autoSpaceDN/>
        <w:bidi w:val="0"/>
        <w:adjustRightInd/>
        <w:spacing w:line="600" w:lineRule="exact"/>
        <w:ind w:leftChars="0" w:right="0" w:rightChars="0" w:firstLine="640" w:firstLineChars="200"/>
        <w:jc w:val="both"/>
        <w:textAlignment w:val="auto"/>
        <w:outlineLvl w:val="9"/>
        <w:rPr>
          <w:ins w:id="63" w:author="不错" w:date="2021-05-28T16:42:49Z"/>
          <w:rFonts w:hint="eastAsia" w:ascii="仿宋_GB2312" w:hAnsi="仿宋_GB2312" w:eastAsia="仿宋_GB2312" w:cs="仿宋_GB2312"/>
          <w:sz w:val="32"/>
          <w:szCs w:val="32"/>
          <w:lang w:val="en-US" w:eastAsia="zh-CN"/>
        </w:rPr>
      </w:pPr>
      <w:ins w:id="64" w:author="不错" w:date="2021-05-28T16:42:49Z">
        <w:r>
          <w:rPr>
            <w:rFonts w:hint="eastAsia" w:ascii="楷体" w:hAnsi="楷体" w:eastAsia="楷体" w:cs="楷体"/>
            <w:sz w:val="32"/>
            <w:szCs w:val="32"/>
            <w:lang w:val="en-US" w:eastAsia="zh-CN"/>
          </w:rPr>
          <w:t>（三）打磨和提升。</w:t>
        </w:r>
      </w:ins>
      <w:ins w:id="65" w:author="不错" w:date="2021-05-28T16:42:49Z">
        <w:r>
          <w:rPr>
            <w:rFonts w:hint="eastAsia" w:ascii="仿宋_GB2312" w:hAnsi="仿宋_GB2312" w:eastAsia="仿宋_GB2312" w:cs="仿宋_GB2312"/>
            <w:sz w:val="32"/>
            <w:szCs w:val="32"/>
            <w:lang w:val="en-US" w:eastAsia="zh-CN"/>
          </w:rPr>
          <w:t>在总结经验的基础上，在指导专家的指导下，各校品质课程建设团队成员对学校课程规划方案进行深度打磨，进一步提炼成为学校下一阶段开展学校课程开发建设的总体方案。</w:t>
        </w:r>
      </w:ins>
    </w:p>
    <w:p>
      <w:pPr>
        <w:keepNext w:val="0"/>
        <w:keepLines w:val="0"/>
        <w:pageBreakBefore w:val="0"/>
        <w:widowControl w:val="0"/>
        <w:numPr>
          <w:ilvl w:val="-1"/>
          <w:numId w:val="0"/>
        </w:numPr>
        <w:kinsoku/>
        <w:wordWrap/>
        <w:overflowPunct/>
        <w:topLinePunct w:val="0"/>
        <w:autoSpaceDE/>
        <w:autoSpaceDN/>
        <w:bidi w:val="0"/>
        <w:adjustRightInd/>
        <w:spacing w:line="600" w:lineRule="exact"/>
        <w:ind w:leftChars="0" w:right="0" w:rightChars="0" w:firstLine="640" w:firstLineChars="200"/>
        <w:jc w:val="both"/>
        <w:textAlignment w:val="auto"/>
        <w:outlineLvl w:val="9"/>
        <w:rPr>
          <w:ins w:id="66" w:author="不错" w:date="2021-05-28T16:42:49Z"/>
          <w:rFonts w:hint="eastAsia" w:ascii="仿宋_GB2312" w:hAnsi="仿宋_GB2312" w:eastAsia="仿宋_GB2312" w:cs="仿宋_GB2312"/>
          <w:sz w:val="32"/>
          <w:szCs w:val="32"/>
        </w:rPr>
      </w:pPr>
      <w:ins w:id="67" w:author="不错" w:date="2021-05-28T16:42:49Z">
        <w:r>
          <w:rPr>
            <w:rFonts w:hint="eastAsia" w:ascii="楷体" w:hAnsi="楷体" w:eastAsia="楷体" w:cs="楷体"/>
            <w:sz w:val="32"/>
            <w:szCs w:val="32"/>
            <w:lang w:val="en-US" w:eastAsia="zh-CN"/>
          </w:rPr>
          <w:t>（四）评优和评先。</w:t>
        </w:r>
      </w:ins>
      <w:ins w:id="68" w:author="不错" w:date="2021-05-28T16:42:49Z">
        <w:r>
          <w:rPr>
            <w:rFonts w:hint="eastAsia" w:ascii="仿宋_GB2312" w:hAnsi="仿宋_GB2312" w:eastAsia="仿宋_GB2312" w:cs="仿宋_GB2312"/>
            <w:sz w:val="32"/>
            <w:szCs w:val="32"/>
            <w:lang w:val="en-US" w:eastAsia="zh-CN"/>
          </w:rPr>
          <w:t>组织开展全市中小学品质课程</w:t>
        </w:r>
      </w:ins>
      <w:ins w:id="69" w:author="不错" w:date="2021-05-28T16:43:30Z">
        <w:r>
          <w:rPr>
            <w:rFonts w:hint="eastAsia" w:ascii="仿宋_GB2312" w:hAnsi="仿宋_GB2312" w:eastAsia="仿宋_GB2312" w:cs="仿宋_GB2312"/>
            <w:sz w:val="32"/>
            <w:szCs w:val="32"/>
            <w:lang w:val="en-US" w:eastAsia="zh-CN"/>
          </w:rPr>
          <w:t>规划</w:t>
        </w:r>
      </w:ins>
      <w:ins w:id="70" w:author="不错" w:date="2021-05-28T16:43:31Z">
        <w:r>
          <w:rPr>
            <w:rFonts w:hint="eastAsia" w:ascii="仿宋_GB2312" w:hAnsi="仿宋_GB2312" w:eastAsia="仿宋_GB2312" w:cs="仿宋_GB2312"/>
            <w:sz w:val="32"/>
            <w:szCs w:val="32"/>
            <w:lang w:val="en-US" w:eastAsia="zh-CN"/>
          </w:rPr>
          <w:t>（</w:t>
        </w:r>
      </w:ins>
      <w:ins w:id="71" w:author="不错" w:date="2021-05-28T16:43:33Z">
        <w:r>
          <w:rPr>
            <w:rFonts w:hint="eastAsia" w:ascii="仿宋_GB2312" w:hAnsi="仿宋_GB2312" w:eastAsia="仿宋_GB2312" w:cs="仿宋_GB2312"/>
            <w:sz w:val="32"/>
            <w:szCs w:val="32"/>
            <w:lang w:val="en-US" w:eastAsia="zh-CN"/>
          </w:rPr>
          <w:t>方案</w:t>
        </w:r>
      </w:ins>
      <w:ins w:id="72" w:author="不错" w:date="2021-05-28T16:43:31Z">
        <w:r>
          <w:rPr>
            <w:rFonts w:hint="eastAsia" w:ascii="仿宋_GB2312" w:hAnsi="仿宋_GB2312" w:eastAsia="仿宋_GB2312" w:cs="仿宋_GB2312"/>
            <w:sz w:val="32"/>
            <w:szCs w:val="32"/>
            <w:lang w:val="en-US" w:eastAsia="zh-CN"/>
          </w:rPr>
          <w:t>）</w:t>
        </w:r>
      </w:ins>
      <w:ins w:id="73" w:author="不错" w:date="2021-05-28T16:42:49Z">
        <w:r>
          <w:rPr>
            <w:rFonts w:hint="eastAsia" w:ascii="仿宋_GB2312" w:hAnsi="仿宋_GB2312" w:eastAsia="仿宋_GB2312" w:cs="仿宋_GB2312"/>
            <w:sz w:val="32"/>
            <w:szCs w:val="32"/>
            <w:lang w:val="en-US" w:eastAsia="zh-CN"/>
          </w:rPr>
          <w:t>评选工作，以及对全市的品质课程项目单位进行年度考核评估工作。</w:t>
        </w:r>
      </w:ins>
      <w:bookmarkStart w:id="0" w:name="_GoBack"/>
      <w:bookmarkEnd w:id="0"/>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480"/>
        <w:jc w:val="both"/>
        <w:textAlignment w:val="auto"/>
        <w:outlineLvl w:val="9"/>
        <w:rPr>
          <w:ins w:id="74" w:author="不错" w:date="2021-05-28T16:42:49Z"/>
          <w:rFonts w:ascii="黑体" w:hAnsi="黑体" w:eastAsia="黑体" w:cs="黑体"/>
          <w:sz w:val="32"/>
          <w:szCs w:val="32"/>
        </w:rPr>
      </w:pPr>
      <w:ins w:id="75" w:author="不错" w:date="2021-05-28T16:42:49Z">
        <w:r>
          <w:rPr>
            <w:rFonts w:hint="eastAsia" w:ascii="黑体" w:hAnsi="黑体" w:eastAsia="黑体" w:cs="黑体"/>
            <w:sz w:val="32"/>
            <w:szCs w:val="32"/>
            <w:lang w:eastAsia="zh-CN"/>
          </w:rPr>
          <w:t>三</w:t>
        </w:r>
      </w:ins>
      <w:ins w:id="76" w:author="不错" w:date="2021-05-28T16:42:49Z">
        <w:r>
          <w:rPr>
            <w:rFonts w:hint="eastAsia" w:ascii="黑体" w:hAnsi="黑体" w:eastAsia="黑体" w:cs="黑体"/>
            <w:sz w:val="32"/>
            <w:szCs w:val="32"/>
          </w:rPr>
          <w:t>、保障</w:t>
        </w:r>
      </w:ins>
      <w:ins w:id="77" w:author="不错" w:date="2021-05-28T16:42:49Z">
        <w:r>
          <w:rPr>
            <w:rFonts w:hint="eastAsia" w:ascii="黑体" w:hAnsi="黑体" w:eastAsia="黑体" w:cs="黑体"/>
            <w:sz w:val="32"/>
            <w:szCs w:val="32"/>
            <w:lang w:eastAsia="zh-CN"/>
          </w:rPr>
          <w:t>措施</w:t>
        </w:r>
      </w:ins>
    </w:p>
    <w:p>
      <w:pPr>
        <w:keepNext w:val="0"/>
        <w:keepLines w:val="0"/>
        <w:pageBreakBefore w:val="0"/>
        <w:widowControl w:val="0"/>
        <w:kinsoku/>
        <w:wordWrap/>
        <w:overflowPunct/>
        <w:topLinePunct w:val="0"/>
        <w:autoSpaceDE/>
        <w:autoSpaceDN/>
        <w:bidi w:val="0"/>
        <w:adjustRightInd/>
        <w:spacing w:line="600" w:lineRule="exact"/>
        <w:ind w:right="0" w:rightChars="0" w:firstLine="480"/>
        <w:jc w:val="both"/>
        <w:textAlignment w:val="auto"/>
        <w:outlineLvl w:val="9"/>
        <w:rPr>
          <w:ins w:id="78" w:author="不错" w:date="2021-05-28T16:42:49Z"/>
          <w:rFonts w:ascii="仿宋_GB2312" w:hAnsi="仿宋_GB2312" w:eastAsia="仿宋_GB2312" w:cs="仿宋_GB2312"/>
          <w:sz w:val="32"/>
          <w:szCs w:val="32"/>
        </w:rPr>
      </w:pPr>
      <w:ins w:id="79" w:author="不错" w:date="2021-05-28T16:42:49Z">
        <w:r>
          <w:rPr>
            <w:rFonts w:hint="eastAsia" w:ascii="楷体" w:hAnsi="楷体" w:eastAsia="楷体" w:cs="楷体"/>
            <w:sz w:val="32"/>
            <w:szCs w:val="32"/>
          </w:rPr>
          <w:t>（一）组织保障</w:t>
        </w:r>
      </w:ins>
      <w:ins w:id="80" w:author="不错" w:date="2021-05-28T16:42:49Z">
        <w:r>
          <w:rPr>
            <w:rFonts w:hint="eastAsia" w:ascii="楷体" w:hAnsi="楷体" w:eastAsia="楷体" w:cs="楷体"/>
            <w:sz w:val="32"/>
            <w:szCs w:val="32"/>
            <w:lang w:eastAsia="zh-CN"/>
          </w:rPr>
          <w:t>。</w:t>
        </w:r>
      </w:ins>
      <w:ins w:id="81" w:author="不错" w:date="2021-05-28T16:42:49Z">
        <w:r>
          <w:rPr>
            <w:rFonts w:hint="eastAsia" w:ascii="仿宋_GB2312" w:hAnsi="仿宋_GB2312" w:eastAsia="仿宋_GB2312" w:cs="仿宋_GB2312"/>
            <w:sz w:val="32"/>
            <w:szCs w:val="32"/>
          </w:rPr>
          <w:t>成立三亚市中小学校品质课程项目推进工作</w:t>
        </w:r>
      </w:ins>
      <w:ins w:id="82" w:author="不错" w:date="2021-05-28T16:42:49Z">
        <w:r>
          <w:rPr>
            <w:rFonts w:hint="eastAsia" w:ascii="仿宋_GB2312" w:hAnsi="仿宋_GB2312" w:eastAsia="仿宋_GB2312" w:cs="仿宋_GB2312"/>
            <w:sz w:val="32"/>
            <w:szCs w:val="32"/>
            <w:lang w:val="en-US" w:eastAsia="zh-CN"/>
          </w:rPr>
          <w:t>领导小组</w:t>
        </w:r>
      </w:ins>
      <w:ins w:id="83" w:author="不错" w:date="2021-05-28T16:42:49Z">
        <w:r>
          <w:rPr>
            <w:rFonts w:hint="eastAsia" w:ascii="仿宋_GB2312" w:hAnsi="仿宋_GB2312" w:eastAsia="仿宋_GB2312" w:cs="仿宋_GB2312"/>
            <w:sz w:val="32"/>
            <w:szCs w:val="32"/>
            <w:lang w:eastAsia="zh-CN"/>
          </w:rPr>
          <w:t>办公室，</w:t>
        </w:r>
      </w:ins>
      <w:ins w:id="84" w:author="不错" w:date="2021-05-28T16:42:49Z">
        <w:r>
          <w:rPr>
            <w:rFonts w:hint="eastAsia" w:ascii="仿宋_GB2312" w:hAnsi="仿宋_GB2312" w:eastAsia="仿宋_GB2312" w:cs="仿宋_GB2312"/>
            <w:sz w:val="32"/>
            <w:szCs w:val="32"/>
            <w:lang w:val="en-US" w:eastAsia="zh-CN"/>
          </w:rPr>
          <w:t>办公室设在教科研中心，</w:t>
        </w:r>
      </w:ins>
      <w:ins w:id="85" w:author="不错" w:date="2021-05-28T16:42:49Z">
        <w:r>
          <w:rPr>
            <w:rFonts w:hint="eastAsia" w:ascii="仿宋_GB2312" w:hAnsi="仿宋_GB2312" w:eastAsia="仿宋_GB2312" w:cs="仿宋_GB2312"/>
            <w:sz w:val="32"/>
            <w:szCs w:val="32"/>
          </w:rPr>
          <w:t>具体负责</w:t>
        </w:r>
      </w:ins>
      <w:ins w:id="86" w:author="不错" w:date="2021-05-28T16:42:49Z">
        <w:r>
          <w:rPr>
            <w:rFonts w:hint="eastAsia" w:ascii="仿宋_GB2312" w:hAnsi="仿宋_GB2312" w:eastAsia="仿宋_GB2312" w:cs="仿宋_GB2312"/>
            <w:sz w:val="32"/>
            <w:szCs w:val="32"/>
            <w:lang w:eastAsia="zh-CN"/>
          </w:rPr>
          <w:t>我市</w:t>
        </w:r>
      </w:ins>
      <w:ins w:id="87" w:author="不错" w:date="2021-05-28T16:42:49Z">
        <w:r>
          <w:rPr>
            <w:rFonts w:hint="eastAsia" w:ascii="仿宋_GB2312" w:hAnsi="仿宋_GB2312" w:eastAsia="仿宋_GB2312" w:cs="仿宋_GB2312"/>
            <w:sz w:val="32"/>
            <w:szCs w:val="32"/>
          </w:rPr>
          <w:t>中小学校品质课程项目规划制定、推进和管理工作</w:t>
        </w:r>
      </w:ins>
      <w:ins w:id="88" w:author="不错" w:date="2021-05-28T16:42:49Z">
        <w:r>
          <w:rPr>
            <w:rFonts w:hint="eastAsia" w:ascii="仿宋_GB2312" w:hAnsi="仿宋_GB2312" w:eastAsia="仿宋_GB2312" w:cs="仿宋_GB2312"/>
            <w:sz w:val="32"/>
            <w:szCs w:val="32"/>
            <w:lang w:eastAsia="zh-CN"/>
          </w:rPr>
          <w:t>。</w:t>
        </w:r>
      </w:ins>
      <w:ins w:id="89" w:author="不错" w:date="2021-05-28T16:42:49Z">
        <w:r>
          <w:rPr>
            <w:rFonts w:hint="eastAsia" w:ascii="仿宋_GB2312" w:hAnsi="仿宋_GB2312" w:eastAsia="仿宋_GB2312" w:cs="仿宋_GB2312"/>
            <w:sz w:val="32"/>
            <w:szCs w:val="32"/>
          </w:rPr>
          <w:t>办公室另设专家指导组，选聘中小学校品质课程指导专家对全市中小学校品质课程建设进行培训和专业指导。</w:t>
        </w:r>
      </w:ins>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contextualSpacing/>
        <w:jc w:val="both"/>
        <w:textAlignment w:val="auto"/>
        <w:outlineLvl w:val="9"/>
        <w:rPr>
          <w:ins w:id="90" w:author="不错" w:date="2021-05-28T16:42:49Z"/>
          <w:rFonts w:ascii="仿宋_GB2312" w:hAnsi="仿宋_GB2312" w:eastAsia="仿宋_GB2312" w:cs="仿宋_GB2312"/>
          <w:sz w:val="32"/>
          <w:szCs w:val="32"/>
        </w:rPr>
      </w:pPr>
      <w:ins w:id="91" w:author="不错" w:date="2021-05-28T16:42:49Z">
        <w:r>
          <w:rPr>
            <w:rFonts w:hint="eastAsia" w:ascii="楷体" w:hAnsi="楷体" w:eastAsia="楷体" w:cs="楷体"/>
            <w:sz w:val="32"/>
            <w:szCs w:val="32"/>
          </w:rPr>
          <w:t>（二）制度保障</w:t>
        </w:r>
      </w:ins>
      <w:ins w:id="92" w:author="不错" w:date="2021-05-28T16:42:49Z">
        <w:r>
          <w:rPr>
            <w:rFonts w:hint="eastAsia" w:ascii="楷体" w:hAnsi="楷体" w:eastAsia="楷体" w:cs="楷体"/>
            <w:sz w:val="32"/>
            <w:szCs w:val="32"/>
            <w:lang w:eastAsia="zh-CN"/>
          </w:rPr>
          <w:t>。</w:t>
        </w:r>
      </w:ins>
      <w:ins w:id="93" w:author="不错" w:date="2021-05-28T16:42:49Z">
        <w:r>
          <w:rPr>
            <w:rFonts w:hint="eastAsia" w:ascii="仿宋_GB2312" w:hAnsi="仿宋_GB2312" w:eastAsia="仿宋_GB2312" w:cs="仿宋_GB2312"/>
            <w:sz w:val="32"/>
            <w:szCs w:val="32"/>
            <w:lang w:val="en-US" w:eastAsia="zh-CN"/>
          </w:rPr>
          <w:t>实施</w:t>
        </w:r>
      </w:ins>
      <w:ins w:id="94" w:author="不错" w:date="2021-05-28T16:42:49Z">
        <w:r>
          <w:rPr>
            <w:rFonts w:hint="eastAsia" w:ascii="仿宋_GB2312" w:hAnsi="仿宋_GB2312" w:eastAsia="仿宋_GB2312" w:cs="仿宋_GB2312"/>
            <w:sz w:val="32"/>
            <w:szCs w:val="32"/>
          </w:rPr>
          <w:t>品质课程项目</w:t>
        </w:r>
      </w:ins>
      <w:ins w:id="95" w:author="不错" w:date="2021-05-28T16:42:49Z">
        <w:r>
          <w:rPr>
            <w:rFonts w:hint="eastAsia" w:ascii="仿宋_GB2312" w:hAnsi="仿宋_GB2312" w:eastAsia="仿宋_GB2312" w:cs="仿宋_GB2312"/>
            <w:sz w:val="32"/>
            <w:szCs w:val="32"/>
            <w:lang w:val="en-US" w:eastAsia="zh-CN"/>
          </w:rPr>
          <w:t>校长负责制</w:t>
        </w:r>
      </w:ins>
      <w:ins w:id="96" w:author="不错" w:date="2021-05-28T16:42:49Z">
        <w:r>
          <w:rPr>
            <w:rFonts w:hint="eastAsia" w:ascii="仿宋_GB2312" w:hAnsi="仿宋_GB2312" w:eastAsia="仿宋_GB2312" w:cs="仿宋_GB2312"/>
            <w:sz w:val="32"/>
            <w:szCs w:val="32"/>
          </w:rPr>
          <w:t>。</w:t>
        </w:r>
      </w:ins>
      <w:ins w:id="97" w:author="不错" w:date="2021-05-28T16:42:49Z">
        <w:r>
          <w:rPr>
            <w:rFonts w:hint="eastAsia" w:ascii="仿宋_GB2312" w:hAnsi="仿宋_GB2312" w:eastAsia="仿宋_GB2312" w:cs="仿宋_GB2312"/>
            <w:sz w:val="32"/>
            <w:szCs w:val="32"/>
            <w:lang w:val="en-US" w:eastAsia="zh-CN"/>
          </w:rPr>
          <w:t>各个</w:t>
        </w:r>
      </w:ins>
      <w:ins w:id="98" w:author="不错" w:date="2021-05-28T16:42:49Z">
        <w:r>
          <w:rPr>
            <w:rFonts w:hint="eastAsia" w:ascii="仿宋_GB2312" w:hAnsi="仿宋_GB2312" w:eastAsia="仿宋_GB2312" w:cs="仿宋_GB2312"/>
            <w:sz w:val="32"/>
            <w:szCs w:val="32"/>
            <w:lang w:eastAsia="zh-CN"/>
          </w:rPr>
          <w:t>品质课程实验</w:t>
        </w:r>
      </w:ins>
      <w:ins w:id="99" w:author="不错" w:date="2021-05-28T16:42:49Z">
        <w:r>
          <w:rPr>
            <w:rFonts w:hint="eastAsia" w:ascii="仿宋_GB2312" w:hAnsi="仿宋_GB2312" w:eastAsia="仿宋_GB2312" w:cs="仿宋_GB2312"/>
            <w:sz w:val="32"/>
            <w:szCs w:val="32"/>
          </w:rPr>
          <w:t>学校负责人</w:t>
        </w:r>
      </w:ins>
      <w:ins w:id="100" w:author="不错" w:date="2021-05-28T16:42:49Z">
        <w:r>
          <w:rPr>
            <w:rFonts w:hint="eastAsia" w:ascii="仿宋_GB2312" w:hAnsi="仿宋_GB2312" w:eastAsia="仿宋_GB2312" w:cs="仿宋_GB2312"/>
            <w:sz w:val="32"/>
            <w:szCs w:val="32"/>
            <w:lang w:eastAsia="zh-CN"/>
          </w:rPr>
          <w:t>作为第一</w:t>
        </w:r>
      </w:ins>
      <w:ins w:id="101" w:author="不错" w:date="2021-05-28T16:42:49Z">
        <w:r>
          <w:rPr>
            <w:rFonts w:hint="eastAsia" w:ascii="仿宋_GB2312" w:hAnsi="仿宋_GB2312" w:eastAsia="仿宋_GB2312" w:cs="仿宋_GB2312"/>
            <w:sz w:val="32"/>
            <w:szCs w:val="32"/>
          </w:rPr>
          <w:t>责任人，应本着高度负责的态度，组织</w:t>
        </w:r>
      </w:ins>
      <w:ins w:id="102" w:author="不错" w:date="2021-05-28T16:42:49Z">
        <w:r>
          <w:rPr>
            <w:rFonts w:hint="eastAsia" w:ascii="仿宋_GB2312" w:hAnsi="仿宋_GB2312" w:eastAsia="仿宋_GB2312" w:cs="仿宋_GB2312"/>
            <w:sz w:val="32"/>
            <w:szCs w:val="32"/>
            <w:lang w:eastAsia="zh-CN"/>
          </w:rPr>
          <w:t>学校课程团队，逐步完善各校的课程规划</w:t>
        </w:r>
      </w:ins>
      <w:ins w:id="103" w:author="不错" w:date="2021-05-28T16:42:49Z">
        <w:r>
          <w:rPr>
            <w:rFonts w:hint="eastAsia" w:ascii="仿宋_GB2312" w:hAnsi="仿宋_GB2312" w:eastAsia="仿宋_GB2312" w:cs="仿宋_GB2312"/>
            <w:sz w:val="32"/>
            <w:szCs w:val="32"/>
          </w:rPr>
          <w:t>。</w:t>
        </w:r>
      </w:ins>
      <w:ins w:id="104" w:author="不错" w:date="2021-05-28T16:42:49Z">
        <w:r>
          <w:rPr>
            <w:rFonts w:hint="eastAsia" w:ascii="仿宋_GB2312" w:hAnsi="仿宋_GB2312" w:eastAsia="仿宋_GB2312" w:cs="仿宋_GB2312"/>
            <w:sz w:val="32"/>
            <w:szCs w:val="32"/>
            <w:lang w:val="en-US" w:eastAsia="zh-CN"/>
          </w:rPr>
          <w:t>建立</w:t>
        </w:r>
      </w:ins>
      <w:ins w:id="105" w:author="不错" w:date="2021-05-28T16:42:49Z">
        <w:r>
          <w:rPr>
            <w:rFonts w:hint="eastAsia" w:ascii="仿宋_GB2312" w:hAnsi="仿宋_GB2312" w:eastAsia="仿宋_GB2312" w:cs="仿宋_GB2312"/>
            <w:sz w:val="32"/>
            <w:szCs w:val="32"/>
          </w:rPr>
          <w:t>健全项目推进工作巡查制度。</w:t>
        </w:r>
      </w:ins>
      <w:ins w:id="106" w:author="不错" w:date="2021-05-28T16:42:49Z">
        <w:r>
          <w:rPr>
            <w:rFonts w:hint="eastAsia" w:ascii="仿宋_GB2312" w:hAnsi="仿宋_GB2312" w:eastAsia="仿宋_GB2312" w:cs="仿宋_GB2312"/>
            <w:sz w:val="32"/>
            <w:szCs w:val="32"/>
            <w:lang w:val="en-US" w:eastAsia="zh-CN"/>
          </w:rPr>
          <w:t>我院将定期对品质课程项目学校进行视导评估</w:t>
        </w:r>
      </w:ins>
      <w:ins w:id="107" w:author="不错" w:date="2021-05-28T16:42:49Z">
        <w:r>
          <w:rPr>
            <w:rFonts w:hint="eastAsia" w:ascii="仿宋_GB2312" w:hAnsi="仿宋_GB2312" w:eastAsia="仿宋_GB2312" w:cs="仿宋_GB2312"/>
            <w:sz w:val="32"/>
            <w:szCs w:val="32"/>
          </w:rPr>
          <w:t>，及时发现问题，及时通报，限期整改</w:t>
        </w:r>
      </w:ins>
      <w:ins w:id="108" w:author="不错" w:date="2021-05-28T16:42:49Z">
        <w:r>
          <w:rPr>
            <w:rFonts w:hint="eastAsia" w:ascii="仿宋_GB2312" w:hAnsi="仿宋_GB2312" w:eastAsia="仿宋_GB2312" w:cs="仿宋_GB2312"/>
            <w:sz w:val="32"/>
            <w:szCs w:val="32"/>
            <w:lang w:eastAsia="zh-CN"/>
          </w:rPr>
          <w:t>，</w:t>
        </w:r>
      </w:ins>
      <w:ins w:id="109" w:author="不错" w:date="2021-05-28T16:42:49Z">
        <w:r>
          <w:rPr>
            <w:rFonts w:hint="eastAsia" w:ascii="仿宋_GB2312" w:hAnsi="仿宋_GB2312" w:eastAsia="仿宋_GB2312" w:cs="仿宋_GB2312"/>
            <w:sz w:val="32"/>
            <w:szCs w:val="32"/>
          </w:rPr>
          <w:t>以保证品质课程建设的取得实质成效。</w:t>
        </w:r>
      </w:ins>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contextualSpacing/>
        <w:jc w:val="both"/>
        <w:textAlignment w:val="auto"/>
        <w:outlineLvl w:val="9"/>
        <w:rPr>
          <w:ins w:id="110" w:author="不错" w:date="2021-05-28T16:42:49Z"/>
          <w:rFonts w:ascii="仿宋_GB2312" w:hAnsi="仿宋_GB2312" w:eastAsia="仿宋_GB2312" w:cs="仿宋_GB2312"/>
          <w:sz w:val="32"/>
          <w:szCs w:val="32"/>
        </w:rPr>
      </w:pPr>
      <w:ins w:id="111" w:author="不错" w:date="2021-05-28T16:42:49Z">
        <w:r>
          <w:rPr>
            <w:rFonts w:hint="eastAsia" w:ascii="楷体" w:hAnsi="楷体" w:eastAsia="楷体" w:cs="楷体"/>
            <w:sz w:val="32"/>
            <w:szCs w:val="32"/>
          </w:rPr>
          <w:t>（三）经费保障</w:t>
        </w:r>
      </w:ins>
      <w:ins w:id="112" w:author="不错" w:date="2021-05-28T16:42:49Z">
        <w:r>
          <w:rPr>
            <w:rFonts w:hint="eastAsia" w:ascii="仿宋_GB2312" w:hAnsi="仿宋_GB2312" w:eastAsia="仿宋_GB2312" w:cs="仿宋_GB2312"/>
            <w:sz w:val="32"/>
            <w:szCs w:val="32"/>
            <w:lang w:eastAsia="zh-CN"/>
          </w:rPr>
          <w:t>。</w:t>
        </w:r>
      </w:ins>
      <w:ins w:id="113" w:author="不错" w:date="2021-05-28T16:42:49Z">
        <w:r>
          <w:rPr>
            <w:rFonts w:hint="eastAsia" w:ascii="仿宋_GB2312" w:hAnsi="仿宋_GB2312" w:eastAsia="仿宋_GB2312" w:cs="仿宋_GB2312"/>
            <w:sz w:val="32"/>
            <w:szCs w:val="32"/>
            <w:lang w:val="en-US" w:eastAsia="zh-CN"/>
          </w:rPr>
          <w:t>本年度</w:t>
        </w:r>
      </w:ins>
      <w:ins w:id="114" w:author="不错" w:date="2021-05-28T16:42:49Z">
        <w:r>
          <w:rPr>
            <w:rFonts w:hint="eastAsia" w:ascii="仿宋" w:hAnsi="仿宋" w:eastAsia="仿宋"/>
            <w:color w:val="000000"/>
            <w:sz w:val="32"/>
            <w:szCs w:val="32"/>
            <w:lang w:val="en-US" w:eastAsia="zh-CN"/>
          </w:rPr>
          <w:t>我</w:t>
        </w:r>
      </w:ins>
      <w:ins w:id="115" w:author="不错" w:date="2021-05-28T16:42:49Z">
        <w:r>
          <w:rPr>
            <w:rFonts w:hint="eastAsia" w:ascii="仿宋_GB2312" w:hAnsi="仿宋_GB2312" w:eastAsia="仿宋_GB2312" w:cs="仿宋_GB2312"/>
            <w:sz w:val="32"/>
            <w:szCs w:val="32"/>
            <w:lang w:val="en-US" w:eastAsia="zh-CN"/>
          </w:rPr>
          <w:t>院给每所品质课程实验学校安排专项经费3万元，作为各实验学校校品质课程建设专项研修、开发课程资源、</w:t>
        </w:r>
      </w:ins>
      <w:ins w:id="116" w:author="不错" w:date="2021-05-28T16:42:49Z">
        <w:r>
          <w:rPr>
            <w:rFonts w:hint="eastAsia" w:ascii="仿宋" w:hAnsi="仿宋" w:eastAsia="仿宋"/>
            <w:color w:val="000000"/>
            <w:sz w:val="32"/>
            <w:szCs w:val="32"/>
            <w:lang w:val="en-US" w:eastAsia="zh-CN"/>
          </w:rPr>
          <w:t>购买书籍、</w:t>
        </w:r>
      </w:ins>
      <w:ins w:id="117" w:author="不错" w:date="2021-05-28T16:42:49Z">
        <w:r>
          <w:rPr>
            <w:rFonts w:hint="eastAsia" w:ascii="仿宋_GB2312" w:hAnsi="仿宋_GB2312" w:eastAsia="仿宋_GB2312" w:cs="仿宋_GB2312"/>
            <w:sz w:val="32"/>
            <w:szCs w:val="32"/>
            <w:lang w:val="en-US" w:eastAsia="zh-CN"/>
          </w:rPr>
          <w:t>聘请</w:t>
        </w:r>
      </w:ins>
      <w:ins w:id="118" w:author="不错" w:date="2021-05-28T16:42:49Z">
        <w:r>
          <w:rPr>
            <w:rFonts w:hint="eastAsia" w:ascii="仿宋" w:hAnsi="仿宋" w:eastAsia="仿宋"/>
            <w:color w:val="000000"/>
            <w:sz w:val="32"/>
            <w:szCs w:val="32"/>
            <w:lang w:val="en-US" w:eastAsia="zh-CN"/>
          </w:rPr>
          <w:t>特色课程</w:t>
        </w:r>
      </w:ins>
      <w:ins w:id="119" w:author="不错" w:date="2021-05-28T16:42:49Z">
        <w:r>
          <w:rPr>
            <w:rFonts w:hint="eastAsia" w:ascii="仿宋_GB2312" w:hAnsi="仿宋_GB2312" w:eastAsia="仿宋_GB2312" w:cs="仿宋_GB2312"/>
            <w:sz w:val="32"/>
            <w:szCs w:val="32"/>
            <w:lang w:val="en-US" w:eastAsia="zh-CN"/>
          </w:rPr>
          <w:t>教师等费用</w:t>
        </w:r>
      </w:ins>
      <w:ins w:id="120" w:author="不错" w:date="2021-05-28T16:42:49Z">
        <w:r>
          <w:rPr>
            <w:rFonts w:hint="default" w:ascii="仿宋" w:hAnsi="仿宋" w:eastAsia="仿宋"/>
            <w:color w:val="000000"/>
            <w:sz w:val="32"/>
            <w:szCs w:val="32"/>
            <w:lang w:val="en-US"/>
          </w:rPr>
          <w:t>。</w:t>
        </w:r>
      </w:ins>
    </w:p>
    <w:p>
      <w:pPr>
        <w:keepNext w:val="0"/>
        <w:keepLines w:val="0"/>
        <w:pageBreakBefore w:val="0"/>
        <w:widowControl w:val="0"/>
        <w:kinsoku/>
        <w:wordWrap/>
        <w:overflowPunct/>
        <w:topLinePunct w:val="0"/>
        <w:autoSpaceDE/>
        <w:autoSpaceDN/>
        <w:bidi w:val="0"/>
        <w:adjustRightInd/>
        <w:spacing w:line="600" w:lineRule="exact"/>
        <w:ind w:left="0" w:leftChars="0" w:right="0" w:rightChars="0"/>
        <w:jc w:val="both"/>
        <w:textAlignment w:val="auto"/>
        <w:outlineLvl w:val="9"/>
        <w:rPr>
          <w:ins w:id="121" w:author="不错" w:date="2021-05-28T16:42:49Z"/>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contextualSpacing/>
        <w:jc w:val="both"/>
        <w:textAlignment w:val="auto"/>
        <w:outlineLvl w:val="9"/>
        <w:rPr>
          <w:ins w:id="122" w:author="不错" w:date="2021-05-28T16:42:49Z"/>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left"/>
        <w:textAlignment w:val="auto"/>
        <w:outlineLvl w:val="9"/>
        <w:rPr>
          <w:ins w:id="123" w:author="不错" w:date="2021-05-28T16:42:49Z"/>
          <w:rFonts w:hint="eastAsia" w:ascii="仿宋_GB2312" w:hAnsi="仿宋_GB2312" w:eastAsia="仿宋_GB2312" w:cs="仿宋_GB2312"/>
          <w:sz w:val="32"/>
          <w:szCs w:val="32"/>
          <w:lang w:val="en-US" w:eastAsia="zh-CN"/>
        </w:rPr>
      </w:pPr>
      <w:ins w:id="124" w:author="不错" w:date="2021-05-28T16:42:49Z">
        <w:r>
          <w:rPr>
            <w:rFonts w:hint="eastAsia" w:ascii="仿宋_GB2312" w:hAnsi="仿宋_GB2312" w:eastAsia="仿宋_GB2312" w:cs="仿宋_GB2312"/>
            <w:sz w:val="32"/>
            <w:szCs w:val="32"/>
            <w:lang w:val="en-US" w:eastAsia="zh-CN"/>
          </w:rPr>
          <w:t xml:space="preserve">                      </w:t>
        </w:r>
      </w:ins>
      <w:ins w:id="125" w:author="不错" w:date="2021-05-28T16:42:49Z">
        <w:r>
          <w:rPr>
            <w:rFonts w:ascii="仿宋_GB2312" w:hAnsi="仿宋_GB2312" w:eastAsia="仿宋_GB2312" w:cs="仿宋_GB2312"/>
            <w:sz w:val="32"/>
            <w:szCs w:val="32"/>
            <w:lang w:val="en-US"/>
          </w:rPr>
          <w:t>三亚市</w:t>
        </w:r>
      </w:ins>
      <w:ins w:id="126" w:author="不错" w:date="2021-05-28T16:42:49Z">
        <w:r>
          <w:rPr>
            <w:rFonts w:hint="eastAsia" w:ascii="仿宋_GB2312" w:hAnsi="仿宋_GB2312" w:eastAsia="仿宋_GB2312" w:cs="仿宋_GB2312"/>
            <w:sz w:val="32"/>
            <w:szCs w:val="32"/>
            <w:lang w:val="en-US" w:eastAsia="zh-CN"/>
          </w:rPr>
          <w:t>教育研究培训院</w:t>
        </w:r>
      </w:ins>
      <w:ins w:id="127" w:author="不错" w:date="2021-05-28T16:42:49Z">
        <w:r>
          <w:rPr>
            <w:rFonts w:ascii="仿宋_GB2312" w:hAnsi="仿宋_GB2312" w:eastAsia="仿宋_GB2312" w:cs="仿宋_GB2312"/>
            <w:sz w:val="32"/>
            <w:szCs w:val="32"/>
            <w:lang w:val="en-US"/>
          </w:rPr>
          <w:t xml:space="preserve">                       </w:t>
        </w:r>
      </w:ins>
      <w:ins w:id="128" w:author="不错" w:date="2021-05-28T16:42:49Z">
        <w:r>
          <w:rPr>
            <w:rFonts w:hint="eastAsia" w:ascii="仿宋_GB2312" w:hAnsi="仿宋_GB2312" w:eastAsia="仿宋_GB2312" w:cs="仿宋_GB2312"/>
            <w:sz w:val="32"/>
            <w:szCs w:val="32"/>
            <w:lang w:val="en-US" w:eastAsia="zh-CN"/>
          </w:rPr>
          <w:t xml:space="preserve">                                            </w:t>
        </w:r>
      </w:ins>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left"/>
        <w:textAlignment w:val="auto"/>
        <w:outlineLvl w:val="9"/>
        <w:rPr>
          <w:ins w:id="129" w:author="不错" w:date="2021-05-28T16:42:49Z"/>
          <w:rFonts w:ascii="仿宋_GB2312" w:hAnsi="仿宋_GB2312" w:eastAsia="仿宋_GB2312" w:cs="仿宋_GB2312"/>
          <w:sz w:val="32"/>
          <w:szCs w:val="32"/>
          <w:lang w:val="en-US"/>
        </w:rPr>
      </w:pPr>
      <w:ins w:id="130" w:author="不错" w:date="2021-05-28T16:42:49Z">
        <w:r>
          <w:rPr>
            <w:rFonts w:hint="eastAsia" w:ascii="仿宋_GB2312" w:hAnsi="仿宋_GB2312" w:eastAsia="仿宋_GB2312" w:cs="仿宋_GB2312"/>
            <w:sz w:val="32"/>
            <w:szCs w:val="32"/>
            <w:lang w:val="en-US" w:eastAsia="zh-CN"/>
          </w:rPr>
          <w:t xml:space="preserve">                         </w:t>
        </w:r>
      </w:ins>
      <w:ins w:id="131" w:author="不错" w:date="2021-05-28T16:42:49Z">
        <w:r>
          <w:rPr>
            <w:rFonts w:ascii="仿宋_GB2312" w:hAnsi="仿宋_GB2312" w:eastAsia="仿宋_GB2312" w:cs="仿宋_GB2312"/>
            <w:sz w:val="32"/>
            <w:szCs w:val="32"/>
            <w:lang w:val="en-US"/>
          </w:rPr>
          <w:t>202</w:t>
        </w:r>
      </w:ins>
      <w:ins w:id="132" w:author="不错" w:date="2021-05-28T16:42:49Z">
        <w:r>
          <w:rPr>
            <w:rFonts w:hint="eastAsia" w:ascii="仿宋_GB2312" w:hAnsi="仿宋_GB2312" w:eastAsia="仿宋_GB2312" w:cs="仿宋_GB2312"/>
            <w:sz w:val="32"/>
            <w:szCs w:val="32"/>
            <w:lang w:val="en-US" w:eastAsia="zh-CN"/>
          </w:rPr>
          <w:t>1</w:t>
        </w:r>
      </w:ins>
      <w:ins w:id="133" w:author="不错" w:date="2021-05-28T16:42:49Z">
        <w:r>
          <w:rPr>
            <w:rFonts w:ascii="仿宋_GB2312" w:hAnsi="仿宋_GB2312" w:eastAsia="仿宋_GB2312" w:cs="仿宋_GB2312"/>
            <w:sz w:val="32"/>
            <w:szCs w:val="32"/>
            <w:lang w:val="en-US"/>
          </w:rPr>
          <w:t>年</w:t>
        </w:r>
      </w:ins>
      <w:ins w:id="134" w:author="不错" w:date="2021-05-28T16:42:49Z">
        <w:r>
          <w:rPr>
            <w:rFonts w:hint="eastAsia" w:ascii="仿宋_GB2312" w:hAnsi="仿宋_GB2312" w:eastAsia="仿宋_GB2312" w:cs="仿宋_GB2312"/>
            <w:sz w:val="32"/>
            <w:szCs w:val="32"/>
            <w:lang w:val="en-US" w:eastAsia="zh-CN"/>
          </w:rPr>
          <w:t>5</w:t>
        </w:r>
      </w:ins>
      <w:ins w:id="135" w:author="不错" w:date="2021-05-28T16:42:49Z">
        <w:r>
          <w:rPr>
            <w:rFonts w:ascii="仿宋_GB2312" w:hAnsi="仿宋_GB2312" w:eastAsia="仿宋_GB2312" w:cs="仿宋_GB2312"/>
            <w:sz w:val="32"/>
            <w:szCs w:val="32"/>
            <w:lang w:val="en-US"/>
          </w:rPr>
          <w:t>月</w:t>
        </w:r>
      </w:ins>
      <w:ins w:id="136" w:author="不错" w:date="2021-05-28T16:42:49Z">
        <w:r>
          <w:rPr>
            <w:rFonts w:hint="eastAsia" w:ascii="仿宋_GB2312" w:hAnsi="仿宋_GB2312" w:eastAsia="仿宋_GB2312" w:cs="仿宋_GB2312"/>
            <w:sz w:val="32"/>
            <w:szCs w:val="32"/>
            <w:lang w:val="en-US" w:eastAsia="zh-CN"/>
          </w:rPr>
          <w:t>26</w:t>
        </w:r>
      </w:ins>
      <w:ins w:id="137" w:author="不错" w:date="2021-05-28T16:42:49Z">
        <w:r>
          <w:rPr>
            <w:rFonts w:ascii="仿宋_GB2312" w:hAnsi="仿宋_GB2312" w:eastAsia="仿宋_GB2312" w:cs="仿宋_GB2312"/>
            <w:sz w:val="32"/>
            <w:szCs w:val="32"/>
            <w:lang w:val="en-US"/>
          </w:rPr>
          <w:t>日</w:t>
        </w:r>
      </w:ins>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left"/>
        <w:textAlignment w:val="auto"/>
        <w:outlineLvl w:val="9"/>
        <w:rPr>
          <w:ins w:id="138" w:author="不错" w:date="2021-05-28T16:42:49Z"/>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ins w:id="139" w:author="不错" w:date="2021-05-28T16:42:49Z"/>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480"/>
        <w:jc w:val="both"/>
        <w:textAlignment w:val="auto"/>
        <w:outlineLvl w:val="9"/>
        <w:rPr>
          <w:ins w:id="140" w:author="不错" w:date="2021-05-28T16:42:49Z"/>
          <w:rFonts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pacing w:line="600" w:lineRule="exact"/>
        <w:ind w:left="0" w:leftChars="0" w:right="0" w:rightChars="0"/>
        <w:jc w:val="both"/>
        <w:textAlignment w:val="auto"/>
        <w:rPr>
          <w:ins w:id="141" w:author="不错" w:date="2021-05-28T16:42:49Z"/>
        </w:rPr>
      </w:pPr>
    </w:p>
    <w:p>
      <w:pPr>
        <w:keepNext w:val="0"/>
        <w:keepLines w:val="0"/>
        <w:pageBreakBefore w:val="0"/>
        <w:widowControl w:val="0"/>
        <w:kinsoku/>
        <w:wordWrap/>
        <w:overflowPunct/>
        <w:topLinePunct w:val="0"/>
        <w:autoSpaceDE/>
        <w:autoSpaceDN/>
        <w:bidi w:val="0"/>
        <w:adjustRightInd/>
        <w:spacing w:line="520" w:lineRule="exact"/>
        <w:ind w:right="0" w:rightChars="0"/>
        <w:jc w:val="center"/>
        <w:textAlignment w:val="auto"/>
        <w:outlineLvl w:val="9"/>
        <w:rPr>
          <w:del w:id="142" w:author="不错" w:date="2021-05-28T16:42:49Z"/>
          <w:rFonts w:hint="eastAsia" w:ascii="方正小标宋简体" w:hAnsi="方正小标宋简体" w:eastAsia="方正小标宋简体" w:cs="方正小标宋简体"/>
          <w:bCs/>
          <w:color w:val="000000"/>
          <w:kern w:val="0"/>
          <w:sz w:val="44"/>
          <w:szCs w:val="44"/>
          <w:lang w:val="en-US" w:eastAsia="zh-CN"/>
        </w:rPr>
      </w:pPr>
      <w:del w:id="143" w:author="不错" w:date="2021-05-28T16:42:49Z">
        <w:r>
          <w:rPr>
            <w:rFonts w:hint="eastAsia" w:ascii="方正小标宋简体" w:hAnsi="方正小标宋简体" w:eastAsia="方正小标宋简体" w:cs="方正小标宋简体"/>
            <w:bCs/>
            <w:color w:val="000000"/>
            <w:kern w:val="0"/>
            <w:sz w:val="44"/>
            <w:szCs w:val="44"/>
            <w:lang w:val="en-US" w:eastAsia="zh-CN"/>
          </w:rPr>
          <w:delText>三亚市2021年中小学品质课程建设方案</w:delText>
        </w:r>
      </w:del>
    </w:p>
    <w:p>
      <w:pPr>
        <w:keepNext w:val="0"/>
        <w:keepLines w:val="0"/>
        <w:pageBreakBefore w:val="0"/>
        <w:widowControl w:val="0"/>
        <w:kinsoku/>
        <w:wordWrap/>
        <w:overflowPunct/>
        <w:topLinePunct w:val="0"/>
        <w:autoSpaceDE/>
        <w:autoSpaceDN/>
        <w:bidi w:val="0"/>
        <w:adjustRightInd/>
        <w:spacing w:line="520" w:lineRule="exact"/>
        <w:ind w:left="0" w:leftChars="0" w:right="0" w:rightChars="0" w:firstLine="640" w:firstLineChars="200"/>
        <w:textAlignment w:val="auto"/>
        <w:outlineLvl w:val="9"/>
        <w:rPr>
          <w:del w:id="144" w:author="不错" w:date="2021-05-28T16:42:49Z"/>
          <w:rFonts w:hint="eastAsia" w:ascii="仿宋_GB2312" w:hAnsi="仿宋_GB2312" w:eastAsia="仿宋_GB2312" w:cs="仿宋_GB2312"/>
          <w:bCs/>
          <w:color w:val="000000"/>
          <w:kern w:val="0"/>
          <w:sz w:val="32"/>
          <w:szCs w:val="32"/>
        </w:rPr>
      </w:pP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del w:id="145" w:author="不错" w:date="2021-05-28T16:42:49Z"/>
          <w:rFonts w:ascii="仿宋_GB2312" w:hAnsi="仿宋_GB2312" w:eastAsia="仿宋_GB2312" w:cs="仿宋_GB2312"/>
          <w:sz w:val="32"/>
          <w:szCs w:val="32"/>
        </w:rPr>
      </w:pPr>
      <w:del w:id="146" w:author="不错" w:date="2021-05-28T16:42:49Z">
        <w:r>
          <w:rPr>
            <w:rFonts w:hint="eastAsia" w:ascii="仿宋_GB2312" w:hAnsi="仿宋_GB2312" w:eastAsia="仿宋_GB2312" w:cs="仿宋_GB2312"/>
            <w:bCs/>
            <w:color w:val="000000"/>
            <w:kern w:val="0"/>
            <w:sz w:val="32"/>
            <w:szCs w:val="32"/>
          </w:rPr>
          <w:delText>为贯彻落实《中共中央 国务院关于深化教育教学改革全面提高义务教育质量的意见》</w:delText>
        </w:r>
      </w:del>
      <w:del w:id="147" w:author="不错" w:date="2021-05-28T16:42:49Z">
        <w:r>
          <w:rPr>
            <w:rFonts w:hint="default" w:ascii="仿宋_GB2312" w:hAnsi="仿宋_GB2312" w:eastAsia="仿宋_GB2312" w:cs="仿宋_GB2312"/>
            <w:bCs/>
            <w:color w:val="000000"/>
            <w:kern w:val="0"/>
            <w:sz w:val="32"/>
            <w:szCs w:val="32"/>
            <w:lang w:val="en-US"/>
          </w:rPr>
          <w:delText>、</w:delText>
        </w:r>
      </w:del>
      <w:del w:id="148" w:author="不错" w:date="2021-05-28T16:42:49Z">
        <w:r>
          <w:rPr>
            <w:rFonts w:hint="eastAsia" w:ascii="仿宋_GB2312" w:hAnsi="仿宋_GB2312" w:eastAsia="仿宋_GB2312" w:cs="仿宋_GB2312"/>
            <w:sz w:val="32"/>
            <w:szCs w:val="32"/>
          </w:rPr>
          <w:delText>《教育部关于全面深化课程改革落实立德树人根本任务的意见》，推进</w:delText>
        </w:r>
      </w:del>
      <w:del w:id="149" w:author="不错" w:date="2021-05-28T16:42:49Z">
        <w:r>
          <w:rPr>
            <w:rFonts w:hint="eastAsia" w:ascii="仿宋_GB2312" w:hAnsi="仿宋_GB2312" w:eastAsia="仿宋_GB2312" w:cs="仿宋_GB2312"/>
            <w:sz w:val="32"/>
            <w:szCs w:val="32"/>
            <w:lang w:eastAsia="zh-CN"/>
          </w:rPr>
          <w:delText>我</w:delText>
        </w:r>
      </w:del>
      <w:del w:id="150" w:author="不错" w:date="2021-05-28T16:42:49Z">
        <w:r>
          <w:rPr>
            <w:rFonts w:hint="eastAsia" w:ascii="仿宋_GB2312" w:hAnsi="仿宋_GB2312" w:eastAsia="仿宋_GB2312" w:cs="仿宋_GB2312"/>
            <w:sz w:val="32"/>
            <w:szCs w:val="32"/>
          </w:rPr>
          <w:delText>市</w:delText>
        </w:r>
      </w:del>
      <w:del w:id="151" w:author="不错" w:date="2021-05-28T16:42:49Z">
        <w:r>
          <w:rPr>
            <w:rFonts w:hint="eastAsia" w:ascii="仿宋_GB2312" w:hAnsi="仿宋_GB2312" w:eastAsia="仿宋_GB2312" w:cs="仿宋_GB2312"/>
            <w:sz w:val="32"/>
            <w:szCs w:val="32"/>
            <w:lang w:eastAsia="zh-CN"/>
          </w:rPr>
          <w:delText>中小学</w:delText>
        </w:r>
      </w:del>
      <w:del w:id="152" w:author="不错" w:date="2021-05-28T16:42:49Z">
        <w:r>
          <w:rPr>
            <w:rFonts w:hint="eastAsia" w:ascii="仿宋_GB2312" w:hAnsi="仿宋_GB2312" w:eastAsia="仿宋_GB2312" w:cs="仿宋_GB2312"/>
            <w:sz w:val="32"/>
            <w:szCs w:val="32"/>
          </w:rPr>
          <w:delText>品质课程</w:delText>
        </w:r>
      </w:del>
      <w:del w:id="153" w:author="不错" w:date="2021-05-28T16:42:49Z">
        <w:r>
          <w:rPr>
            <w:rFonts w:hint="default" w:ascii="仿宋_GB2312" w:hAnsi="仿宋_GB2312" w:eastAsia="仿宋_GB2312" w:cs="仿宋_GB2312"/>
            <w:sz w:val="32"/>
            <w:szCs w:val="32"/>
            <w:lang w:val="en-US"/>
          </w:rPr>
          <w:delText>建设</w:delText>
        </w:r>
      </w:del>
      <w:del w:id="154" w:author="不错" w:date="2021-05-28T16:42:49Z">
        <w:r>
          <w:rPr>
            <w:rFonts w:hint="eastAsia" w:ascii="仿宋_GB2312" w:hAnsi="仿宋_GB2312" w:eastAsia="仿宋_GB2312" w:cs="仿宋_GB2312"/>
            <w:sz w:val="32"/>
            <w:szCs w:val="32"/>
            <w:lang w:eastAsia="zh-CN"/>
          </w:rPr>
          <w:delText>，</w:delText>
        </w:r>
      </w:del>
      <w:del w:id="155" w:author="不错" w:date="2021-05-28T16:42:49Z">
        <w:r>
          <w:rPr>
            <w:rFonts w:hint="eastAsia" w:ascii="仿宋_GB2312" w:hAnsi="仿宋_GB2312" w:eastAsia="仿宋_GB2312" w:cs="仿宋_GB2312"/>
            <w:sz w:val="32"/>
            <w:szCs w:val="32"/>
          </w:rPr>
          <w:delText>进一步落实立德树人根本任务，构建适应学生发展的课程体系，深化</w:delText>
        </w:r>
      </w:del>
      <w:del w:id="156" w:author="不错" w:date="2021-05-28T16:42:49Z">
        <w:r>
          <w:rPr>
            <w:rFonts w:hint="eastAsia" w:ascii="仿宋_GB2312" w:hAnsi="仿宋_GB2312" w:eastAsia="仿宋_GB2312" w:cs="仿宋_GB2312"/>
            <w:sz w:val="32"/>
            <w:szCs w:val="32"/>
            <w:lang w:eastAsia="zh-CN"/>
          </w:rPr>
          <w:delText>我市</w:delText>
        </w:r>
      </w:del>
      <w:del w:id="157" w:author="不错" w:date="2021-05-28T16:42:49Z">
        <w:r>
          <w:rPr>
            <w:rFonts w:hint="eastAsia" w:ascii="仿宋_GB2312" w:hAnsi="仿宋_GB2312" w:eastAsia="仿宋_GB2312" w:cs="仿宋_GB2312"/>
            <w:sz w:val="32"/>
            <w:szCs w:val="32"/>
          </w:rPr>
          <w:delText>教育内涵发展，</w:delText>
        </w:r>
      </w:del>
      <w:del w:id="158" w:author="不错" w:date="2021-05-28T16:42:49Z">
        <w:r>
          <w:rPr>
            <w:rFonts w:hint="eastAsia" w:ascii="仿宋_GB2312" w:hAnsi="仿宋_GB2312" w:eastAsia="仿宋_GB2312" w:cs="仿宋_GB2312"/>
            <w:sz w:val="32"/>
            <w:szCs w:val="32"/>
            <w:lang w:eastAsia="zh-CN"/>
          </w:rPr>
          <w:delText>根据《</w:delText>
        </w:r>
      </w:del>
      <w:del w:id="159" w:author="不错" w:date="2021-05-28T16:42:49Z">
        <w:r>
          <w:rPr>
            <w:rFonts w:hint="eastAsia" w:ascii="仿宋_GB2312" w:hAnsi="仿宋_GB2312" w:eastAsia="仿宋_GB2312" w:cs="仿宋_GB2312"/>
            <w:sz w:val="32"/>
            <w:szCs w:val="32"/>
          </w:rPr>
          <w:delText>三亚市中小学校品质课程建设项目推进方案（2020-2023年）</w:delText>
        </w:r>
      </w:del>
      <w:del w:id="160" w:author="不错" w:date="2021-05-28T16:42:49Z">
        <w:r>
          <w:rPr>
            <w:rFonts w:hint="eastAsia" w:ascii="仿宋_GB2312" w:hAnsi="仿宋_GB2312" w:eastAsia="仿宋_GB2312" w:cs="仿宋_GB2312"/>
            <w:sz w:val="32"/>
            <w:szCs w:val="32"/>
            <w:lang w:eastAsia="zh-CN"/>
          </w:rPr>
          <w:delText>》，</w:delText>
        </w:r>
      </w:del>
      <w:del w:id="161" w:author="不错" w:date="2021-05-28T16:42:49Z">
        <w:r>
          <w:rPr>
            <w:rFonts w:hint="eastAsia" w:ascii="仿宋_GB2312" w:hAnsi="仿宋_GB2312" w:eastAsia="仿宋_GB2312" w:cs="仿宋_GB2312"/>
            <w:sz w:val="32"/>
            <w:szCs w:val="32"/>
          </w:rPr>
          <w:delText>特制定</w:delText>
        </w:r>
      </w:del>
      <w:del w:id="162" w:author="不错" w:date="2021-05-28T16:42:49Z">
        <w:r>
          <w:rPr>
            <w:rFonts w:hint="eastAsia" w:ascii="仿宋_GB2312" w:hAnsi="仿宋_GB2312" w:eastAsia="仿宋_GB2312" w:cs="仿宋_GB2312"/>
            <w:sz w:val="32"/>
            <w:szCs w:val="32"/>
            <w:lang w:eastAsia="zh-CN"/>
          </w:rPr>
          <w:delText>本</w:delText>
        </w:r>
      </w:del>
      <w:del w:id="163" w:author="不错" w:date="2021-05-28T16:42:49Z">
        <w:r>
          <w:rPr>
            <w:rFonts w:hint="eastAsia" w:ascii="仿宋_GB2312" w:hAnsi="仿宋_GB2312" w:eastAsia="仿宋_GB2312" w:cs="仿宋_GB2312"/>
            <w:sz w:val="32"/>
            <w:szCs w:val="32"/>
          </w:rPr>
          <w:delText>方案。</w:delText>
        </w:r>
      </w:del>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del w:id="164" w:author="不错" w:date="2021-05-28T16:42:49Z"/>
          <w:rFonts w:ascii="黑体" w:hAnsi="黑体" w:eastAsia="黑体" w:cs="黑体"/>
          <w:color w:val="0000FF"/>
          <w:sz w:val="32"/>
          <w:szCs w:val="32"/>
        </w:rPr>
      </w:pPr>
      <w:del w:id="165" w:author="不错" w:date="2021-05-28T16:42:49Z">
        <w:r>
          <w:rPr>
            <w:rFonts w:hint="eastAsia" w:ascii="黑体" w:hAnsi="黑体" w:eastAsia="黑体" w:cs="黑体"/>
            <w:sz w:val="32"/>
            <w:szCs w:val="32"/>
          </w:rPr>
          <w:delText>一、</w:delText>
        </w:r>
      </w:del>
      <w:del w:id="166" w:author="不错" w:date="2021-05-28T16:42:49Z">
        <w:r>
          <w:rPr>
            <w:rFonts w:hint="eastAsia" w:ascii="黑体" w:hAnsi="黑体" w:eastAsia="黑体" w:cs="黑体"/>
            <w:sz w:val="32"/>
            <w:szCs w:val="32"/>
            <w:lang w:eastAsia="zh-CN"/>
          </w:rPr>
          <w:delText>工作</w:delText>
        </w:r>
      </w:del>
      <w:del w:id="167" w:author="不错" w:date="2021-05-28T16:42:49Z">
        <w:r>
          <w:rPr>
            <w:rFonts w:hint="eastAsia" w:ascii="黑体" w:hAnsi="黑体" w:eastAsia="黑体" w:cs="黑体"/>
            <w:sz w:val="32"/>
            <w:szCs w:val="32"/>
          </w:rPr>
          <w:delText>目标</w:delText>
        </w:r>
      </w:del>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del w:id="168" w:author="不错" w:date="2021-05-28T16:42:49Z"/>
          <w:rFonts w:hint="default" w:ascii="楷体" w:hAnsi="楷体" w:eastAsia="楷体" w:cs="楷体"/>
          <w:sz w:val="32"/>
          <w:szCs w:val="32"/>
          <w:lang w:val="en-US" w:eastAsia="zh-CN"/>
        </w:rPr>
      </w:pPr>
      <w:del w:id="169" w:author="不错" w:date="2021-05-28T16:42:49Z">
        <w:r>
          <w:rPr>
            <w:rFonts w:hint="eastAsia" w:ascii="楷体" w:hAnsi="楷体" w:eastAsia="楷体" w:cs="楷体"/>
            <w:sz w:val="32"/>
            <w:szCs w:val="32"/>
            <w:lang w:eastAsia="zh-CN"/>
          </w:rPr>
          <w:delText>（一）学校层面</w:delText>
        </w:r>
      </w:del>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del w:id="170" w:author="不错" w:date="2021-05-28T16:42:49Z"/>
          <w:rFonts w:ascii="仿宋_GB2312" w:hAnsi="仿宋_GB2312" w:eastAsia="仿宋_GB2312" w:cs="仿宋_GB2312"/>
          <w:sz w:val="32"/>
          <w:szCs w:val="32"/>
        </w:rPr>
      </w:pPr>
      <w:del w:id="171" w:author="不错" w:date="2021-05-28T16:42:49Z">
        <w:r>
          <w:rPr>
            <w:rFonts w:hint="default" w:ascii="仿宋_GB2312" w:hAnsi="仿宋_GB2312" w:eastAsia="仿宋_GB2312" w:cs="仿宋_GB2312"/>
            <w:sz w:val="32"/>
            <w:szCs w:val="32"/>
            <w:lang w:val="en-US" w:eastAsia="zh-CN"/>
          </w:rPr>
          <w:delText>我市</w:delText>
        </w:r>
      </w:del>
      <w:del w:id="172" w:author="不错" w:date="2021-05-28T16:42:49Z">
        <w:r>
          <w:rPr>
            <w:rFonts w:hint="eastAsia" w:ascii="仿宋_GB2312" w:hAnsi="仿宋_GB2312" w:eastAsia="仿宋_GB2312" w:cs="仿宋_GB2312"/>
            <w:sz w:val="32"/>
            <w:szCs w:val="32"/>
          </w:rPr>
          <w:delText>20所</w:delText>
        </w:r>
      </w:del>
      <w:del w:id="173" w:author="不错" w:date="2021-05-28T16:42:49Z">
        <w:r>
          <w:rPr>
            <w:rFonts w:hint="eastAsia" w:ascii="仿宋_GB2312" w:hAnsi="仿宋_GB2312" w:eastAsia="仿宋_GB2312" w:cs="仿宋_GB2312"/>
            <w:sz w:val="32"/>
            <w:szCs w:val="32"/>
            <w:lang w:eastAsia="zh-CN"/>
          </w:rPr>
          <w:delText>品质课程实验学校完成各校课程规划及教育信条凝练</w:delText>
        </w:r>
      </w:del>
      <w:del w:id="174" w:author="不错" w:date="2021-05-28T16:42:49Z">
        <w:r>
          <w:rPr>
            <w:rFonts w:hint="eastAsia" w:ascii="仿宋_GB2312" w:hAnsi="仿宋_GB2312" w:eastAsia="仿宋_GB2312" w:cs="仿宋_GB2312"/>
            <w:sz w:val="32"/>
            <w:szCs w:val="32"/>
          </w:rPr>
          <w:delText>。</w:delText>
        </w:r>
      </w:del>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del w:id="175" w:author="不错" w:date="2021-05-28T16:42:49Z"/>
          <w:rFonts w:hint="eastAsia" w:ascii="楷体" w:hAnsi="楷体" w:eastAsia="楷体" w:cs="楷体"/>
          <w:sz w:val="32"/>
          <w:szCs w:val="32"/>
          <w:lang w:eastAsia="zh-CN"/>
        </w:rPr>
      </w:pPr>
      <w:del w:id="176" w:author="不错" w:date="2021-05-28T16:42:49Z">
        <w:r>
          <w:rPr>
            <w:rFonts w:hint="eastAsia" w:ascii="楷体" w:hAnsi="楷体" w:eastAsia="楷体" w:cs="楷体"/>
            <w:sz w:val="32"/>
            <w:szCs w:val="32"/>
            <w:lang w:eastAsia="zh-CN"/>
          </w:rPr>
          <w:delText>（二）区域层面</w:delText>
        </w:r>
      </w:del>
    </w:p>
    <w:p>
      <w:pPr>
        <w:keepNext w:val="0"/>
        <w:keepLines w:val="0"/>
        <w:pageBreakBefore w:val="0"/>
        <w:widowControl w:val="0"/>
        <w:numPr>
          <w:ilvl w:val="-1"/>
          <w:numId w:val="0"/>
        </w:numPr>
        <w:kinsoku/>
        <w:wordWrap/>
        <w:overflowPunct/>
        <w:topLinePunct w:val="0"/>
        <w:autoSpaceDE/>
        <w:autoSpaceDN/>
        <w:bidi w:val="0"/>
        <w:adjustRightInd/>
        <w:spacing w:line="600" w:lineRule="exact"/>
        <w:ind w:right="0" w:rightChars="0" w:firstLine="640" w:firstLineChars="200"/>
        <w:jc w:val="both"/>
        <w:textAlignment w:val="auto"/>
        <w:outlineLvl w:val="9"/>
        <w:rPr>
          <w:del w:id="178" w:author="不错" w:date="2021-05-28T16:42:49Z"/>
          <w:rFonts w:ascii="仿宋_GB2312" w:hAnsi="仿宋_GB2312" w:eastAsia="仿宋_GB2312" w:cs="仿宋_GB2312"/>
          <w:sz w:val="32"/>
          <w:szCs w:val="32"/>
        </w:rPr>
        <w:pPrChange w:id="177" w:author="不错" w:date="2021-05-28T14:36:10Z">
          <w:pPr>
            <w:keepNext w:val="0"/>
            <w:keepLines w:val="0"/>
            <w:pageBreakBefore w:val="0"/>
            <w:widowControl w:val="0"/>
            <w:numPr>
              <w:ilvl w:val="0"/>
              <w:numId w:val="0"/>
            </w:numPr>
            <w:kinsoku/>
            <w:wordWrap/>
            <w:overflowPunct/>
            <w:topLinePunct w:val="0"/>
            <w:autoSpaceDE/>
            <w:autoSpaceDN/>
            <w:bidi w:val="0"/>
            <w:adjustRightInd/>
            <w:spacing w:line="600" w:lineRule="exact"/>
            <w:ind w:right="0" w:rightChars="0"/>
            <w:jc w:val="both"/>
            <w:textAlignment w:val="auto"/>
            <w:outlineLvl w:val="9"/>
          </w:pPr>
        </w:pPrChange>
      </w:pPr>
      <w:del w:id="179" w:author="不错" w:date="2021-05-28T16:42:49Z">
        <w:r>
          <w:rPr>
            <w:rFonts w:hint="eastAsia" w:ascii="仿宋_GB2312" w:hAnsi="仿宋_GB2312" w:eastAsia="仿宋_GB2312" w:cs="仿宋_GB2312"/>
            <w:sz w:val="32"/>
            <w:szCs w:val="32"/>
            <w:lang w:val="en-US" w:eastAsia="zh-CN"/>
          </w:rPr>
          <w:delText xml:space="preserve">    </w:delText>
        </w:r>
      </w:del>
      <w:del w:id="180" w:author="不错" w:date="2021-05-28T16:42:49Z">
        <w:r>
          <w:rPr>
            <w:rFonts w:hint="eastAsia" w:ascii="仿宋_GB2312" w:hAnsi="仿宋_GB2312" w:eastAsia="仿宋_GB2312" w:cs="仿宋_GB2312"/>
            <w:sz w:val="32"/>
            <w:szCs w:val="32"/>
            <w:lang w:eastAsia="zh-CN"/>
          </w:rPr>
          <w:delText>指导帮助我市品质课程实验学校提升</w:delText>
        </w:r>
      </w:del>
      <w:del w:id="181" w:author="不错" w:date="2021-05-28T16:42:49Z">
        <w:r>
          <w:rPr>
            <w:rFonts w:hint="eastAsia" w:ascii="仿宋_GB2312" w:hAnsi="仿宋_GB2312" w:eastAsia="仿宋_GB2312" w:cs="仿宋_GB2312"/>
            <w:sz w:val="32"/>
            <w:szCs w:val="32"/>
          </w:rPr>
          <w:delText>课程规划、实施、管理和评价的能力，</w:delText>
        </w:r>
      </w:del>
      <w:del w:id="182" w:author="不错" w:date="2021-05-28T16:42:49Z">
        <w:r>
          <w:rPr>
            <w:rFonts w:hint="eastAsia" w:ascii="仿宋_GB2312" w:hAnsi="仿宋_GB2312" w:eastAsia="仿宋_GB2312" w:cs="仿宋_GB2312"/>
            <w:sz w:val="32"/>
            <w:szCs w:val="32"/>
            <w:lang w:eastAsia="zh-CN"/>
          </w:rPr>
          <w:delText>逐步</w:delText>
        </w:r>
      </w:del>
      <w:del w:id="183" w:author="不错" w:date="2021-05-28T16:42:49Z">
        <w:r>
          <w:rPr>
            <w:rFonts w:hint="eastAsia" w:ascii="仿宋_GB2312" w:hAnsi="仿宋_GB2312" w:eastAsia="仿宋_GB2312" w:cs="仿宋_GB2312"/>
            <w:sz w:val="32"/>
            <w:szCs w:val="32"/>
          </w:rPr>
          <w:delText>形成具有</w:delText>
        </w:r>
      </w:del>
      <w:del w:id="184" w:author="不错" w:date="2021-05-28T16:42:49Z">
        <w:r>
          <w:rPr>
            <w:rFonts w:hint="eastAsia" w:ascii="仿宋_GB2312" w:hAnsi="仿宋_GB2312" w:eastAsia="仿宋_GB2312" w:cs="仿宋_GB2312"/>
            <w:sz w:val="32"/>
            <w:szCs w:val="32"/>
            <w:lang w:eastAsia="zh-CN"/>
          </w:rPr>
          <w:delText>三亚特色学校特点的课程规划</w:delText>
        </w:r>
      </w:del>
      <w:del w:id="185" w:author="不错" w:date="2021-05-28T16:42:49Z">
        <w:r>
          <w:rPr>
            <w:rFonts w:hint="eastAsia" w:ascii="仿宋_GB2312" w:hAnsi="仿宋_GB2312" w:eastAsia="仿宋_GB2312" w:cs="仿宋_GB2312"/>
            <w:sz w:val="32"/>
            <w:szCs w:val="32"/>
          </w:rPr>
          <w:delText>。</w:delText>
        </w:r>
      </w:del>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del w:id="186" w:author="不错" w:date="2021-05-28T16:42:49Z"/>
          <w:rFonts w:ascii="黑体" w:hAnsi="黑体" w:eastAsia="黑体" w:cs="黑体"/>
          <w:sz w:val="32"/>
          <w:szCs w:val="32"/>
        </w:rPr>
      </w:pPr>
      <w:del w:id="187" w:author="不错" w:date="2021-05-28T16:42:49Z">
        <w:r>
          <w:rPr>
            <w:rFonts w:hint="eastAsia" w:ascii="黑体" w:hAnsi="黑体" w:eastAsia="黑体" w:cs="黑体"/>
            <w:sz w:val="32"/>
            <w:szCs w:val="32"/>
          </w:rPr>
          <w:delText>二、</w:delText>
        </w:r>
      </w:del>
      <w:del w:id="188" w:author="不错" w:date="2021-05-28T16:42:49Z">
        <w:r>
          <w:rPr>
            <w:rFonts w:hint="eastAsia" w:ascii="黑体" w:hAnsi="黑体" w:eastAsia="黑体" w:cs="黑体"/>
            <w:sz w:val="32"/>
            <w:szCs w:val="32"/>
            <w:lang w:eastAsia="zh-CN"/>
          </w:rPr>
          <w:delText>具体工作</w:delText>
        </w:r>
      </w:del>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del w:id="189" w:author="不错" w:date="2021-05-28T16:42:49Z"/>
          <w:rFonts w:hint="eastAsia" w:ascii="楷体" w:hAnsi="楷体" w:eastAsia="楷体" w:cs="楷体"/>
          <w:sz w:val="32"/>
          <w:szCs w:val="32"/>
          <w:lang w:eastAsia="zh-CN"/>
        </w:rPr>
      </w:pPr>
      <w:del w:id="190" w:author="不错" w:date="2021-05-28T16:42:49Z">
        <w:r>
          <w:rPr>
            <w:rFonts w:hint="eastAsia" w:ascii="楷体" w:hAnsi="楷体" w:eastAsia="楷体" w:cs="楷体"/>
            <w:sz w:val="32"/>
            <w:szCs w:val="32"/>
            <w:lang w:eastAsia="zh-CN"/>
          </w:rPr>
          <w:delText>（一）指导</w:delText>
        </w:r>
      </w:del>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del w:id="191" w:author="不错" w:date="2021-05-28T16:42:49Z"/>
          <w:rFonts w:hint="eastAsia" w:ascii="仿宋_GB2312" w:hAnsi="仿宋_GB2312" w:eastAsia="仿宋_GB2312" w:cs="仿宋_GB2312"/>
          <w:sz w:val="32"/>
          <w:szCs w:val="32"/>
          <w:lang w:val="en-US" w:eastAsia="zh-CN"/>
        </w:rPr>
      </w:pPr>
      <w:del w:id="192" w:author="不错" w:date="2021-05-28T16:42:49Z">
        <w:r>
          <w:rPr>
            <w:rFonts w:hint="eastAsia" w:ascii="仿宋_GB2312" w:hAnsi="仿宋_GB2312" w:eastAsia="仿宋_GB2312" w:cs="仿宋_GB2312"/>
            <w:sz w:val="32"/>
            <w:szCs w:val="32"/>
            <w:lang w:eastAsia="zh-CN"/>
          </w:rPr>
          <w:delText>上海教科所杨四耕教授、崔春华教授等外请品质课程指导专家以及我院一办三中心全体专兼职教研员采用个别指导和集中反馈相结合的方式对我市</w:delText>
        </w:r>
      </w:del>
      <w:del w:id="193" w:author="不错" w:date="2021-05-28T16:42:49Z">
        <w:r>
          <w:rPr>
            <w:rFonts w:hint="eastAsia" w:ascii="仿宋_GB2312" w:hAnsi="仿宋_GB2312" w:eastAsia="仿宋_GB2312" w:cs="仿宋_GB2312"/>
            <w:sz w:val="32"/>
            <w:szCs w:val="32"/>
            <w:lang w:val="en-US" w:eastAsia="zh-CN"/>
          </w:rPr>
          <w:delText>20所品质课程实验学校进行专业指导，帮助学校凝练课程规划和教育信条。</w:delText>
        </w:r>
      </w:del>
    </w:p>
    <w:p>
      <w:pPr>
        <w:keepNext w:val="0"/>
        <w:keepLines w:val="0"/>
        <w:pageBreakBefore w:val="0"/>
        <w:widowControl w:val="0"/>
        <w:numPr>
          <w:ilvl w:val="-1"/>
          <w:numId w:val="0"/>
        </w:numPr>
        <w:kinsoku/>
        <w:wordWrap/>
        <w:overflowPunct/>
        <w:topLinePunct w:val="0"/>
        <w:autoSpaceDE/>
        <w:autoSpaceDN/>
        <w:bidi w:val="0"/>
        <w:adjustRightInd/>
        <w:spacing w:line="600" w:lineRule="exact"/>
        <w:ind w:leftChars="0" w:right="0" w:rightChars="0" w:firstLine="640" w:firstLineChars="200"/>
        <w:jc w:val="both"/>
        <w:textAlignment w:val="auto"/>
        <w:outlineLvl w:val="9"/>
        <w:rPr>
          <w:del w:id="195" w:author="不错" w:date="2021-05-28T16:42:49Z"/>
          <w:rFonts w:hint="eastAsia" w:ascii="仿宋_GB2312" w:hAnsi="仿宋_GB2312" w:eastAsia="仿宋_GB2312" w:cs="仿宋_GB2312"/>
          <w:sz w:val="32"/>
          <w:szCs w:val="32"/>
          <w:lang w:eastAsia="zh-CN"/>
        </w:rPr>
        <w:pPrChange w:id="194" w:author="不错" w:date="2021-05-28T14:40:43Z">
          <w:pPr>
            <w:keepNext w:val="0"/>
            <w:keepLines w:val="0"/>
            <w:pageBreakBefore w:val="0"/>
            <w:widowControl w:val="0"/>
            <w:numPr>
              <w:ilvl w:val="0"/>
              <w:numId w:val="0"/>
            </w:numPr>
            <w:kinsoku/>
            <w:wordWrap/>
            <w:overflowPunct/>
            <w:topLinePunct w:val="0"/>
            <w:autoSpaceDE/>
            <w:autoSpaceDN/>
            <w:bidi w:val="0"/>
            <w:adjustRightInd/>
            <w:spacing w:line="600" w:lineRule="exact"/>
            <w:ind w:leftChars="200" w:right="0" w:rightChars="0"/>
            <w:jc w:val="both"/>
            <w:textAlignment w:val="auto"/>
            <w:outlineLvl w:val="9"/>
          </w:pPr>
        </w:pPrChange>
      </w:pPr>
      <w:del w:id="196" w:author="不错" w:date="2021-05-28T16:42:49Z">
        <w:r>
          <w:rPr>
            <w:rFonts w:hint="eastAsia" w:ascii="楷体" w:hAnsi="楷体" w:eastAsia="楷体" w:cs="楷体"/>
            <w:sz w:val="32"/>
            <w:szCs w:val="32"/>
            <w:lang w:val="en-US" w:eastAsia="zh-CN"/>
          </w:rPr>
          <w:delText xml:space="preserve">  (二)</w:delText>
        </w:r>
      </w:del>
      <w:del w:id="197" w:author="不错" w:date="2021-05-28T16:42:49Z">
        <w:r>
          <w:rPr>
            <w:rFonts w:hint="eastAsia" w:ascii="楷体" w:hAnsi="楷体" w:eastAsia="楷体" w:cs="楷体"/>
            <w:sz w:val="32"/>
            <w:szCs w:val="32"/>
            <w:lang w:eastAsia="zh-CN"/>
          </w:rPr>
          <w:delText>交流</w:delText>
        </w:r>
      </w:del>
    </w:p>
    <w:p>
      <w:pPr>
        <w:keepNext w:val="0"/>
        <w:keepLines w:val="0"/>
        <w:pageBreakBefore w:val="0"/>
        <w:widowControl w:val="0"/>
        <w:numPr>
          <w:ilvl w:val="-1"/>
          <w:numId w:val="0"/>
        </w:numPr>
        <w:kinsoku/>
        <w:wordWrap/>
        <w:overflowPunct/>
        <w:topLinePunct w:val="0"/>
        <w:autoSpaceDE/>
        <w:autoSpaceDN/>
        <w:bidi w:val="0"/>
        <w:adjustRightInd/>
        <w:spacing w:line="600" w:lineRule="exact"/>
        <w:ind w:leftChars="0" w:right="0" w:rightChars="0" w:firstLine="640" w:firstLineChars="200"/>
        <w:jc w:val="both"/>
        <w:textAlignment w:val="auto"/>
        <w:outlineLvl w:val="9"/>
        <w:rPr>
          <w:del w:id="199" w:author="不错" w:date="2021-05-28T16:42:49Z"/>
          <w:rFonts w:hint="eastAsia" w:ascii="仿宋_GB2312" w:hAnsi="仿宋_GB2312" w:eastAsia="仿宋_GB2312" w:cs="仿宋_GB2312"/>
          <w:sz w:val="32"/>
          <w:szCs w:val="32"/>
          <w:lang w:eastAsia="zh-CN"/>
        </w:rPr>
        <w:pPrChange w:id="198" w:author="不错" w:date="2021-05-28T14:40:43Z">
          <w:pPr>
            <w:keepNext w:val="0"/>
            <w:keepLines w:val="0"/>
            <w:pageBreakBefore w:val="0"/>
            <w:widowControl w:val="0"/>
            <w:numPr>
              <w:ilvl w:val="0"/>
              <w:numId w:val="0"/>
            </w:numPr>
            <w:kinsoku/>
            <w:wordWrap/>
            <w:overflowPunct/>
            <w:topLinePunct w:val="0"/>
            <w:autoSpaceDE/>
            <w:autoSpaceDN/>
            <w:bidi w:val="0"/>
            <w:adjustRightInd/>
            <w:spacing w:line="600" w:lineRule="exact"/>
            <w:ind w:right="0" w:rightChars="0"/>
            <w:jc w:val="both"/>
            <w:textAlignment w:val="auto"/>
            <w:outlineLvl w:val="9"/>
          </w:pPr>
        </w:pPrChange>
      </w:pPr>
      <w:del w:id="200" w:author="不错" w:date="2021-05-28T16:42:49Z">
        <w:r>
          <w:rPr>
            <w:rFonts w:hint="eastAsia" w:ascii="仿宋_GB2312" w:hAnsi="仿宋_GB2312" w:eastAsia="仿宋_GB2312" w:cs="仿宋_GB2312"/>
            <w:sz w:val="32"/>
            <w:szCs w:val="32"/>
            <w:lang w:val="en-US" w:eastAsia="zh-CN"/>
          </w:rPr>
          <w:delText xml:space="preserve">    </w:delText>
        </w:r>
      </w:del>
      <w:del w:id="201" w:author="不错" w:date="2021-05-28T16:42:49Z">
        <w:r>
          <w:rPr>
            <w:rFonts w:hint="eastAsia" w:ascii="仿宋_GB2312" w:hAnsi="仿宋_GB2312" w:eastAsia="仿宋_GB2312" w:cs="仿宋_GB2312"/>
            <w:sz w:val="32"/>
            <w:szCs w:val="32"/>
            <w:lang w:eastAsia="zh-CN"/>
          </w:rPr>
          <w:delText>举办全市校（园）长论坛。我市</w:delText>
        </w:r>
      </w:del>
      <w:del w:id="202" w:author="不错" w:date="2021-05-28T16:42:49Z">
        <w:r>
          <w:rPr>
            <w:rFonts w:hint="eastAsia" w:ascii="仿宋_GB2312" w:hAnsi="仿宋_GB2312" w:eastAsia="仿宋_GB2312" w:cs="仿宋_GB2312"/>
            <w:sz w:val="32"/>
            <w:szCs w:val="32"/>
            <w:lang w:val="en-US" w:eastAsia="zh-CN"/>
          </w:rPr>
          <w:delText>20所品质课程实验学校校（园）长依次展示交流各校的课程规划和教育信条。</w:delText>
        </w:r>
      </w:del>
    </w:p>
    <w:p>
      <w:pPr>
        <w:keepNext w:val="0"/>
        <w:keepLines w:val="0"/>
        <w:pageBreakBefore w:val="0"/>
        <w:widowControl w:val="0"/>
        <w:numPr>
          <w:ilvl w:val="0"/>
          <w:numId w:val="0"/>
        </w:numPr>
        <w:kinsoku/>
        <w:wordWrap/>
        <w:overflowPunct/>
        <w:topLinePunct w:val="0"/>
        <w:autoSpaceDE/>
        <w:autoSpaceDN/>
        <w:bidi w:val="0"/>
        <w:adjustRightInd/>
        <w:spacing w:line="600" w:lineRule="exact"/>
        <w:ind w:leftChars="200" w:right="0" w:rightChars="0"/>
        <w:jc w:val="both"/>
        <w:textAlignment w:val="auto"/>
        <w:outlineLvl w:val="9"/>
        <w:rPr>
          <w:del w:id="203" w:author="不错" w:date="2021-05-28T16:42:49Z"/>
          <w:rFonts w:hint="eastAsia" w:ascii="楷体" w:hAnsi="楷体" w:eastAsia="楷体" w:cs="楷体"/>
          <w:sz w:val="32"/>
          <w:szCs w:val="32"/>
          <w:lang w:val="en-US" w:eastAsia="zh-CN"/>
        </w:rPr>
      </w:pPr>
      <w:del w:id="204" w:author="不错" w:date="2021-05-28T16:42:49Z">
        <w:r>
          <w:rPr>
            <w:rFonts w:hint="eastAsia" w:ascii="仿宋_GB2312" w:hAnsi="仿宋_GB2312" w:eastAsia="仿宋_GB2312" w:cs="仿宋_GB2312"/>
            <w:sz w:val="32"/>
            <w:szCs w:val="32"/>
            <w:lang w:val="en-US" w:eastAsia="zh-CN"/>
          </w:rPr>
          <w:delText xml:space="preserve"> </w:delText>
        </w:r>
      </w:del>
      <w:del w:id="205" w:author="不错" w:date="2021-05-28T16:42:49Z">
        <w:r>
          <w:rPr>
            <w:rFonts w:hint="eastAsia" w:ascii="楷体" w:hAnsi="楷体" w:eastAsia="楷体" w:cs="楷体"/>
            <w:sz w:val="32"/>
            <w:szCs w:val="32"/>
            <w:lang w:val="en-US" w:eastAsia="zh-CN"/>
          </w:rPr>
          <w:delText>（三）打磨</w:delText>
        </w:r>
      </w:del>
    </w:p>
    <w:p>
      <w:pPr>
        <w:keepNext w:val="0"/>
        <w:keepLines w:val="0"/>
        <w:pageBreakBefore w:val="0"/>
        <w:widowControl w:val="0"/>
        <w:numPr>
          <w:ilvl w:val="0"/>
          <w:numId w:val="0"/>
        </w:numPr>
        <w:kinsoku/>
        <w:wordWrap/>
        <w:overflowPunct/>
        <w:topLinePunct w:val="0"/>
        <w:autoSpaceDE/>
        <w:autoSpaceDN/>
        <w:bidi w:val="0"/>
        <w:adjustRightInd/>
        <w:spacing w:line="600" w:lineRule="exact"/>
        <w:ind w:leftChars="200" w:right="0" w:rightChars="0"/>
        <w:jc w:val="both"/>
        <w:textAlignment w:val="auto"/>
        <w:outlineLvl w:val="9"/>
        <w:rPr>
          <w:del w:id="207" w:author="不错" w:date="2021-05-28T16:42:49Z"/>
          <w:rFonts w:ascii="仿宋_GB2312" w:hAnsi="仿宋_GB2312" w:eastAsia="仿宋_GB2312" w:cs="仿宋_GB2312"/>
          <w:sz w:val="32"/>
          <w:szCs w:val="32"/>
        </w:rPr>
        <w:pPrChange w:id="206" w:author="不错" w:date="2021-05-28T14:40:24Z">
          <w:pPr>
            <w:keepNext w:val="0"/>
            <w:keepLines w:val="0"/>
            <w:pageBreakBefore w:val="0"/>
            <w:widowControl w:val="0"/>
            <w:numPr>
              <w:ilvl w:val="0"/>
              <w:numId w:val="0"/>
            </w:numPr>
            <w:kinsoku/>
            <w:wordWrap/>
            <w:overflowPunct/>
            <w:topLinePunct w:val="0"/>
            <w:autoSpaceDE/>
            <w:autoSpaceDN/>
            <w:bidi w:val="0"/>
            <w:adjustRightInd/>
            <w:spacing w:line="600" w:lineRule="exact"/>
            <w:ind w:right="0" w:rightChars="0"/>
            <w:jc w:val="both"/>
            <w:textAlignment w:val="auto"/>
            <w:outlineLvl w:val="9"/>
          </w:pPr>
        </w:pPrChange>
      </w:pPr>
      <w:del w:id="208" w:author="不错" w:date="2021-05-28T16:42:49Z">
        <w:r>
          <w:rPr>
            <w:rFonts w:hint="eastAsia" w:ascii="楷体" w:hAnsi="楷体" w:eastAsia="楷体" w:cs="楷体"/>
            <w:sz w:val="32"/>
            <w:szCs w:val="32"/>
            <w:lang w:val="en-US" w:eastAsia="zh-CN"/>
          </w:rPr>
          <w:delText xml:space="preserve">    </w:delText>
        </w:r>
      </w:del>
      <w:del w:id="209" w:author="不错" w:date="2021-05-28T16:42:49Z">
        <w:r>
          <w:rPr>
            <w:rFonts w:hint="eastAsia" w:ascii="仿宋_GB2312" w:hAnsi="仿宋_GB2312" w:eastAsia="仿宋_GB2312" w:cs="仿宋_GB2312"/>
            <w:sz w:val="32"/>
            <w:szCs w:val="32"/>
            <w:lang w:eastAsia="zh-CN"/>
          </w:rPr>
          <w:delText>校（园）长论坛后，我市</w:delText>
        </w:r>
      </w:del>
      <w:del w:id="210" w:author="不错" w:date="2021-05-28T16:42:49Z">
        <w:r>
          <w:rPr>
            <w:rFonts w:hint="eastAsia" w:ascii="仿宋_GB2312" w:hAnsi="仿宋_GB2312" w:eastAsia="仿宋_GB2312" w:cs="仿宋_GB2312"/>
            <w:sz w:val="32"/>
            <w:szCs w:val="32"/>
            <w:lang w:val="en-US" w:eastAsia="zh-CN"/>
          </w:rPr>
          <w:delText>20所品质课程实验学校课程团队继续打磨凝练各校课程规划和教育信条。</w:delText>
        </w:r>
      </w:del>
    </w:p>
    <w:p>
      <w:pPr>
        <w:keepNext w:val="0"/>
        <w:keepLines w:val="0"/>
        <w:pageBreakBefore w:val="0"/>
        <w:widowControl w:val="0"/>
        <w:numPr>
          <w:ilvl w:val="0"/>
          <w:numId w:val="0"/>
        </w:numPr>
        <w:kinsoku/>
        <w:wordWrap/>
        <w:overflowPunct/>
        <w:topLinePunct w:val="0"/>
        <w:autoSpaceDE/>
        <w:autoSpaceDN/>
        <w:bidi w:val="0"/>
        <w:adjustRightInd/>
        <w:spacing w:line="600" w:lineRule="exact"/>
        <w:ind w:leftChars="200" w:right="0" w:rightChars="0"/>
        <w:jc w:val="both"/>
        <w:textAlignment w:val="auto"/>
        <w:outlineLvl w:val="9"/>
        <w:rPr>
          <w:del w:id="211" w:author="不错" w:date="2021-05-28T16:42:49Z"/>
          <w:rFonts w:hint="eastAsia" w:ascii="仿宋_GB2312" w:hAnsi="仿宋_GB2312" w:eastAsia="仿宋_GB2312" w:cs="仿宋_GB2312"/>
          <w:sz w:val="32"/>
          <w:szCs w:val="32"/>
        </w:rPr>
      </w:pPr>
      <w:del w:id="212" w:author="不错" w:date="2021-05-28T16:42:49Z">
        <w:r>
          <w:rPr>
            <w:rFonts w:hint="eastAsia" w:ascii="仿宋_GB2312" w:hAnsi="仿宋_GB2312" w:eastAsia="仿宋_GB2312" w:cs="仿宋_GB2312"/>
            <w:sz w:val="32"/>
            <w:szCs w:val="32"/>
            <w:lang w:val="en-US" w:eastAsia="zh-CN"/>
          </w:rPr>
          <w:delText xml:space="preserve"> </w:delText>
        </w:r>
      </w:del>
      <w:del w:id="213" w:author="不错" w:date="2021-05-28T16:42:49Z">
        <w:r>
          <w:rPr>
            <w:rFonts w:hint="eastAsia" w:ascii="楷体" w:hAnsi="楷体" w:eastAsia="楷体" w:cs="楷体"/>
            <w:sz w:val="32"/>
            <w:szCs w:val="32"/>
            <w:lang w:val="en-US" w:eastAsia="zh-CN"/>
          </w:rPr>
          <w:delText>（四）评比</w:delText>
        </w:r>
      </w:del>
    </w:p>
    <w:p>
      <w:pPr>
        <w:keepNext w:val="0"/>
        <w:keepLines w:val="0"/>
        <w:pageBreakBefore w:val="0"/>
        <w:widowControl w:val="0"/>
        <w:numPr>
          <w:ilvl w:val="0"/>
          <w:numId w:val="0"/>
        </w:numPr>
        <w:kinsoku/>
        <w:wordWrap/>
        <w:overflowPunct/>
        <w:topLinePunct w:val="0"/>
        <w:autoSpaceDE/>
        <w:autoSpaceDN/>
        <w:bidi w:val="0"/>
        <w:adjustRightInd/>
        <w:spacing w:line="600" w:lineRule="exact"/>
        <w:ind w:leftChars="200" w:right="0" w:rightChars="0"/>
        <w:jc w:val="both"/>
        <w:textAlignment w:val="auto"/>
        <w:outlineLvl w:val="9"/>
        <w:rPr>
          <w:del w:id="215" w:author="不错" w:date="2021-05-28T16:42:49Z"/>
          <w:rFonts w:ascii="仿宋_GB2312" w:hAnsi="仿宋_GB2312" w:eastAsia="仿宋_GB2312" w:cs="仿宋_GB2312"/>
          <w:sz w:val="32"/>
          <w:szCs w:val="32"/>
        </w:rPr>
        <w:pPrChange w:id="214" w:author="不错" w:date="2021-05-28T14:40:30Z">
          <w:pPr>
            <w:keepNext w:val="0"/>
            <w:keepLines w:val="0"/>
            <w:pageBreakBefore w:val="0"/>
            <w:widowControl w:val="0"/>
            <w:numPr>
              <w:ilvl w:val="0"/>
              <w:numId w:val="0"/>
            </w:numPr>
            <w:kinsoku/>
            <w:wordWrap/>
            <w:overflowPunct/>
            <w:topLinePunct w:val="0"/>
            <w:autoSpaceDE/>
            <w:autoSpaceDN/>
            <w:bidi w:val="0"/>
            <w:adjustRightInd/>
            <w:spacing w:line="600" w:lineRule="exact"/>
            <w:ind w:right="0" w:rightChars="0"/>
            <w:jc w:val="both"/>
            <w:textAlignment w:val="auto"/>
            <w:outlineLvl w:val="9"/>
          </w:pPr>
        </w:pPrChange>
      </w:pPr>
      <w:del w:id="216" w:author="不错" w:date="2021-05-28T16:42:49Z">
        <w:r>
          <w:rPr>
            <w:rFonts w:hint="eastAsia" w:ascii="仿宋_GB2312" w:hAnsi="仿宋_GB2312" w:eastAsia="仿宋_GB2312" w:cs="仿宋_GB2312"/>
            <w:sz w:val="32"/>
            <w:szCs w:val="32"/>
            <w:lang w:val="en-US" w:eastAsia="zh-CN"/>
          </w:rPr>
          <w:delText xml:space="preserve">    </w:delText>
        </w:r>
      </w:del>
      <w:del w:id="217" w:author="不错" w:date="2021-05-28T16:42:49Z">
        <w:r>
          <w:rPr>
            <w:rFonts w:hint="eastAsia" w:ascii="仿宋_GB2312" w:hAnsi="仿宋_GB2312" w:eastAsia="仿宋_GB2312" w:cs="仿宋_GB2312"/>
            <w:sz w:val="32"/>
            <w:szCs w:val="32"/>
            <w:lang w:eastAsia="zh-CN"/>
          </w:rPr>
          <w:delText>组织专家团队对我市</w:delText>
        </w:r>
      </w:del>
      <w:del w:id="218" w:author="不错" w:date="2021-05-28T16:42:49Z">
        <w:r>
          <w:rPr>
            <w:rFonts w:hint="eastAsia" w:ascii="仿宋_GB2312" w:hAnsi="仿宋_GB2312" w:eastAsia="仿宋_GB2312" w:cs="仿宋_GB2312"/>
            <w:sz w:val="32"/>
            <w:szCs w:val="32"/>
            <w:lang w:val="en-US" w:eastAsia="zh-CN"/>
          </w:rPr>
          <w:delText>20所品质课程实验学校课程规划进行评选，并由我院颁发证书。</w:delText>
        </w:r>
      </w:del>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480"/>
        <w:jc w:val="both"/>
        <w:textAlignment w:val="auto"/>
        <w:outlineLvl w:val="9"/>
        <w:rPr>
          <w:del w:id="219" w:author="不错" w:date="2021-05-28T16:42:49Z"/>
          <w:rFonts w:ascii="黑体" w:hAnsi="黑体" w:eastAsia="黑体" w:cs="黑体"/>
          <w:sz w:val="32"/>
          <w:szCs w:val="32"/>
        </w:rPr>
      </w:pPr>
      <w:del w:id="220" w:author="不错" w:date="2021-05-28T16:42:49Z">
        <w:r>
          <w:rPr>
            <w:rFonts w:hint="eastAsia" w:ascii="黑体" w:hAnsi="黑体" w:eastAsia="黑体" w:cs="黑体"/>
            <w:sz w:val="32"/>
            <w:szCs w:val="32"/>
            <w:lang w:eastAsia="zh-CN"/>
          </w:rPr>
          <w:delText>三</w:delText>
        </w:r>
      </w:del>
      <w:del w:id="221" w:author="不错" w:date="2021-05-28T16:42:49Z">
        <w:r>
          <w:rPr>
            <w:rFonts w:hint="eastAsia" w:ascii="黑体" w:hAnsi="黑体" w:eastAsia="黑体" w:cs="黑体"/>
            <w:sz w:val="32"/>
            <w:szCs w:val="32"/>
          </w:rPr>
          <w:delText>、保障</w:delText>
        </w:r>
      </w:del>
      <w:del w:id="222" w:author="不错" w:date="2021-05-28T16:42:49Z">
        <w:r>
          <w:rPr>
            <w:rFonts w:hint="eastAsia" w:ascii="黑体" w:hAnsi="黑体" w:eastAsia="黑体" w:cs="黑体"/>
            <w:sz w:val="32"/>
            <w:szCs w:val="32"/>
            <w:lang w:eastAsia="zh-CN"/>
          </w:rPr>
          <w:delText>措施</w:delText>
        </w:r>
      </w:del>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480"/>
        <w:jc w:val="both"/>
        <w:textAlignment w:val="auto"/>
        <w:outlineLvl w:val="9"/>
        <w:rPr>
          <w:del w:id="223" w:author="不错" w:date="2021-05-28T16:42:49Z"/>
          <w:rFonts w:hint="eastAsia" w:ascii="楷体" w:hAnsi="楷体" w:eastAsia="楷体" w:cs="楷体"/>
          <w:sz w:val="32"/>
          <w:szCs w:val="32"/>
        </w:rPr>
      </w:pPr>
      <w:del w:id="224" w:author="不错" w:date="2021-05-28T16:42:49Z">
        <w:r>
          <w:rPr>
            <w:rFonts w:hint="eastAsia" w:ascii="楷体" w:hAnsi="楷体" w:eastAsia="楷体" w:cs="楷体"/>
            <w:sz w:val="32"/>
            <w:szCs w:val="32"/>
          </w:rPr>
          <w:delText>（一）组织保障</w:delText>
        </w:r>
      </w:del>
    </w:p>
    <w:p>
      <w:pPr>
        <w:keepNext w:val="0"/>
        <w:keepLines w:val="0"/>
        <w:pageBreakBefore w:val="0"/>
        <w:widowControl w:val="0"/>
        <w:kinsoku/>
        <w:wordWrap/>
        <w:overflowPunct/>
        <w:topLinePunct w:val="0"/>
        <w:autoSpaceDE/>
        <w:autoSpaceDN/>
        <w:bidi w:val="0"/>
        <w:adjustRightInd/>
        <w:spacing w:line="600" w:lineRule="exact"/>
        <w:ind w:right="0" w:rightChars="0"/>
        <w:jc w:val="both"/>
        <w:textAlignment w:val="auto"/>
        <w:outlineLvl w:val="9"/>
        <w:rPr>
          <w:del w:id="225" w:author="不错" w:date="2021-05-28T16:42:49Z"/>
          <w:rFonts w:ascii="仿宋_GB2312" w:hAnsi="仿宋_GB2312" w:eastAsia="仿宋_GB2312" w:cs="仿宋_GB2312"/>
          <w:sz w:val="32"/>
          <w:szCs w:val="32"/>
        </w:rPr>
      </w:pPr>
      <w:del w:id="226" w:author="不错" w:date="2021-05-28T16:42:49Z">
        <w:r>
          <w:rPr>
            <w:rFonts w:hint="eastAsia" w:ascii="仿宋_GB2312" w:hAnsi="仿宋_GB2312" w:eastAsia="仿宋_GB2312" w:cs="仿宋_GB2312"/>
            <w:sz w:val="32"/>
            <w:szCs w:val="32"/>
            <w:lang w:val="en-US" w:eastAsia="zh-CN"/>
          </w:rPr>
          <w:delText xml:space="preserve">    </w:delText>
        </w:r>
      </w:del>
      <w:del w:id="227" w:author="不错" w:date="2021-05-28T16:42:49Z">
        <w:r>
          <w:rPr>
            <w:rFonts w:hint="eastAsia" w:ascii="仿宋_GB2312" w:hAnsi="仿宋_GB2312" w:eastAsia="仿宋_GB2312" w:cs="仿宋_GB2312"/>
            <w:sz w:val="32"/>
            <w:szCs w:val="32"/>
          </w:rPr>
          <w:delText>成立三亚市中小学校品质课程项目推进工作</w:delText>
        </w:r>
      </w:del>
      <w:del w:id="228" w:author="不错" w:date="2021-05-28T16:42:49Z">
        <w:r>
          <w:rPr>
            <w:rFonts w:hint="eastAsia" w:ascii="仿宋_GB2312" w:hAnsi="仿宋_GB2312" w:eastAsia="仿宋_GB2312" w:cs="仿宋_GB2312"/>
            <w:sz w:val="32"/>
            <w:szCs w:val="32"/>
            <w:lang w:eastAsia="zh-CN"/>
          </w:rPr>
          <w:delText>办公室，由三亚市教育局党委委员、三亚市教育研究培训院党支部书记、院长吕锐同志兼任</w:delText>
        </w:r>
      </w:del>
      <w:del w:id="229" w:author="不错" w:date="2021-05-28T16:42:49Z">
        <w:r>
          <w:rPr>
            <w:rFonts w:hint="eastAsia" w:ascii="仿宋_GB2312" w:hAnsi="仿宋_GB2312" w:eastAsia="仿宋_GB2312" w:cs="仿宋_GB2312"/>
            <w:sz w:val="32"/>
            <w:szCs w:val="32"/>
          </w:rPr>
          <w:delText>项目推进工作</w:delText>
        </w:r>
      </w:del>
      <w:del w:id="230" w:author="不错" w:date="2021-05-28T16:42:49Z">
        <w:r>
          <w:rPr>
            <w:rFonts w:hint="eastAsia" w:ascii="仿宋_GB2312" w:hAnsi="仿宋_GB2312" w:eastAsia="仿宋_GB2312" w:cs="仿宋_GB2312"/>
            <w:sz w:val="32"/>
            <w:szCs w:val="32"/>
            <w:lang w:eastAsia="zh-CN"/>
          </w:rPr>
          <w:delText>办公室主任，</w:delText>
        </w:r>
      </w:del>
      <w:del w:id="231" w:author="不错" w:date="2021-05-28T16:42:49Z">
        <w:r>
          <w:rPr>
            <w:rFonts w:hint="eastAsia" w:ascii="仿宋_GB2312" w:hAnsi="仿宋_GB2312" w:eastAsia="仿宋_GB2312" w:cs="仿宋_GB2312"/>
            <w:sz w:val="32"/>
            <w:szCs w:val="32"/>
          </w:rPr>
          <w:delText>罗禹</w:delText>
        </w:r>
      </w:del>
      <w:del w:id="232" w:author="不错" w:date="2021-05-28T16:42:49Z">
        <w:r>
          <w:rPr>
            <w:rFonts w:hint="eastAsia" w:ascii="仿宋_GB2312" w:hAnsi="仿宋_GB2312" w:eastAsia="仿宋_GB2312" w:cs="仿宋_GB2312"/>
            <w:sz w:val="32"/>
            <w:szCs w:val="32"/>
            <w:lang w:eastAsia="zh-CN"/>
          </w:rPr>
          <w:delText>、</w:delText>
        </w:r>
      </w:del>
      <w:del w:id="233" w:author="不错" w:date="2021-05-28T16:42:49Z">
        <w:r>
          <w:rPr>
            <w:rFonts w:hint="eastAsia" w:ascii="仿宋_GB2312" w:hAnsi="仿宋_GB2312" w:eastAsia="仿宋_GB2312" w:cs="仿宋_GB2312"/>
            <w:sz w:val="32"/>
            <w:szCs w:val="32"/>
          </w:rPr>
          <w:delText>吴家英</w:delText>
        </w:r>
      </w:del>
      <w:del w:id="234" w:author="不错" w:date="2021-05-28T16:42:49Z">
        <w:r>
          <w:rPr>
            <w:rFonts w:hint="eastAsia" w:ascii="仿宋_GB2312" w:hAnsi="仿宋_GB2312" w:eastAsia="仿宋_GB2312" w:cs="仿宋_GB2312"/>
            <w:sz w:val="32"/>
            <w:szCs w:val="32"/>
            <w:lang w:eastAsia="zh-CN"/>
          </w:rPr>
          <w:delText>同志兼任</w:delText>
        </w:r>
      </w:del>
      <w:del w:id="235" w:author="不错" w:date="2021-05-28T16:42:49Z">
        <w:r>
          <w:rPr>
            <w:rFonts w:hint="eastAsia" w:ascii="仿宋_GB2312" w:hAnsi="仿宋_GB2312" w:eastAsia="仿宋_GB2312" w:cs="仿宋_GB2312"/>
            <w:sz w:val="32"/>
            <w:szCs w:val="32"/>
          </w:rPr>
          <w:delText>项目推进工作</w:delText>
        </w:r>
      </w:del>
      <w:del w:id="236" w:author="不错" w:date="2021-05-28T16:42:49Z">
        <w:r>
          <w:rPr>
            <w:rFonts w:hint="eastAsia" w:ascii="仿宋_GB2312" w:hAnsi="仿宋_GB2312" w:eastAsia="仿宋_GB2312" w:cs="仿宋_GB2312"/>
            <w:sz w:val="32"/>
            <w:szCs w:val="32"/>
            <w:lang w:eastAsia="zh-CN"/>
          </w:rPr>
          <w:delText>办公室副主任，我院一办三中心全体专兼职教研员为</w:delText>
        </w:r>
      </w:del>
      <w:del w:id="237" w:author="不错" w:date="2021-05-28T16:42:49Z">
        <w:r>
          <w:rPr>
            <w:rFonts w:hint="eastAsia" w:ascii="仿宋_GB2312" w:hAnsi="仿宋_GB2312" w:eastAsia="仿宋_GB2312" w:cs="仿宋_GB2312"/>
            <w:sz w:val="32"/>
            <w:szCs w:val="32"/>
          </w:rPr>
          <w:delText>项目推进工作</w:delText>
        </w:r>
      </w:del>
      <w:del w:id="238" w:author="不错" w:date="2021-05-28T16:42:49Z">
        <w:r>
          <w:rPr>
            <w:rFonts w:hint="eastAsia" w:ascii="仿宋_GB2312" w:hAnsi="仿宋_GB2312" w:eastAsia="仿宋_GB2312" w:cs="仿宋_GB2312"/>
            <w:sz w:val="32"/>
            <w:szCs w:val="32"/>
            <w:lang w:eastAsia="zh-CN"/>
          </w:rPr>
          <w:delText>办公室成员，</w:delText>
        </w:r>
      </w:del>
      <w:del w:id="239" w:author="不错" w:date="2021-05-28T16:42:49Z">
        <w:r>
          <w:rPr>
            <w:rFonts w:hint="eastAsia" w:ascii="仿宋_GB2312" w:hAnsi="仿宋_GB2312" w:eastAsia="仿宋_GB2312" w:cs="仿宋_GB2312"/>
            <w:sz w:val="32"/>
            <w:szCs w:val="32"/>
          </w:rPr>
          <w:delText>具体负责</w:delText>
        </w:r>
      </w:del>
      <w:del w:id="240" w:author="不错" w:date="2021-05-28T16:42:49Z">
        <w:r>
          <w:rPr>
            <w:rFonts w:hint="eastAsia" w:ascii="仿宋_GB2312" w:hAnsi="仿宋_GB2312" w:eastAsia="仿宋_GB2312" w:cs="仿宋_GB2312"/>
            <w:sz w:val="32"/>
            <w:szCs w:val="32"/>
            <w:lang w:eastAsia="zh-CN"/>
          </w:rPr>
          <w:delText>我市</w:delText>
        </w:r>
      </w:del>
      <w:del w:id="241" w:author="不错" w:date="2021-05-28T16:42:49Z">
        <w:r>
          <w:rPr>
            <w:rFonts w:hint="eastAsia" w:ascii="仿宋_GB2312" w:hAnsi="仿宋_GB2312" w:eastAsia="仿宋_GB2312" w:cs="仿宋_GB2312"/>
            <w:sz w:val="32"/>
            <w:szCs w:val="32"/>
          </w:rPr>
          <w:delText>中小学校品质课程项目规划制定、推进和管理工作</w:delText>
        </w:r>
      </w:del>
      <w:del w:id="242" w:author="不错" w:date="2021-05-28T16:42:49Z">
        <w:r>
          <w:rPr>
            <w:rFonts w:hint="eastAsia" w:ascii="仿宋_GB2312" w:hAnsi="仿宋_GB2312" w:eastAsia="仿宋_GB2312" w:cs="仿宋_GB2312"/>
            <w:sz w:val="32"/>
            <w:szCs w:val="32"/>
            <w:lang w:eastAsia="zh-CN"/>
          </w:rPr>
          <w:delText>。</w:delText>
        </w:r>
      </w:del>
      <w:del w:id="243" w:author="不错" w:date="2021-05-28T16:42:49Z">
        <w:r>
          <w:rPr>
            <w:rFonts w:hint="eastAsia" w:ascii="仿宋_GB2312" w:hAnsi="仿宋_GB2312" w:eastAsia="仿宋_GB2312" w:cs="仿宋_GB2312"/>
            <w:sz w:val="32"/>
            <w:szCs w:val="32"/>
          </w:rPr>
          <w:delText>办公室另设专家指导组，选聘中小学校品质课程指导专家对全市中小学校品质课程建设进行培训和专业指导。</w:delText>
        </w:r>
      </w:del>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480"/>
        <w:jc w:val="both"/>
        <w:textAlignment w:val="auto"/>
        <w:outlineLvl w:val="9"/>
        <w:rPr>
          <w:del w:id="244" w:author="不错" w:date="2021-05-28T16:42:49Z"/>
          <w:rFonts w:hint="eastAsia" w:ascii="楷体" w:hAnsi="楷体" w:eastAsia="楷体" w:cs="楷体"/>
          <w:sz w:val="32"/>
          <w:szCs w:val="32"/>
        </w:rPr>
      </w:pPr>
      <w:del w:id="245" w:author="不错" w:date="2021-05-28T16:42:49Z">
        <w:r>
          <w:rPr>
            <w:rFonts w:hint="eastAsia" w:ascii="楷体" w:hAnsi="楷体" w:eastAsia="楷体" w:cs="楷体"/>
            <w:sz w:val="32"/>
            <w:szCs w:val="32"/>
          </w:rPr>
          <w:delText>（二）制度保障</w:delText>
        </w:r>
      </w:del>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del w:id="246" w:author="不错" w:date="2021-05-28T16:42:49Z"/>
          <w:rFonts w:ascii="仿宋_GB2312" w:hAnsi="仿宋_GB2312" w:eastAsia="仿宋_GB2312" w:cs="仿宋_GB2312"/>
          <w:sz w:val="32"/>
          <w:szCs w:val="32"/>
        </w:rPr>
      </w:pPr>
      <w:del w:id="247" w:author="不错" w:date="2021-05-28T16:42:49Z">
        <w:r>
          <w:rPr>
            <w:rFonts w:hint="eastAsia" w:ascii="仿宋_GB2312" w:hAnsi="仿宋_GB2312" w:eastAsia="仿宋_GB2312" w:cs="仿宋_GB2312"/>
            <w:sz w:val="32"/>
            <w:szCs w:val="32"/>
          </w:rPr>
          <w:delText>1.建立品质课程项目实施责任制。</w:delText>
        </w:r>
      </w:del>
      <w:del w:id="248" w:author="不错" w:date="2021-05-28T16:42:49Z">
        <w:r>
          <w:rPr>
            <w:rFonts w:hint="eastAsia" w:ascii="仿宋_GB2312" w:hAnsi="仿宋_GB2312" w:eastAsia="仿宋_GB2312" w:cs="仿宋_GB2312"/>
            <w:sz w:val="32"/>
            <w:szCs w:val="32"/>
            <w:lang w:eastAsia="zh-CN"/>
          </w:rPr>
          <w:delText>品质课程实验</w:delText>
        </w:r>
      </w:del>
      <w:del w:id="249" w:author="不错" w:date="2021-05-28T16:42:49Z">
        <w:r>
          <w:rPr>
            <w:rFonts w:hint="eastAsia" w:ascii="仿宋_GB2312" w:hAnsi="仿宋_GB2312" w:eastAsia="仿宋_GB2312" w:cs="仿宋_GB2312"/>
            <w:sz w:val="32"/>
            <w:szCs w:val="32"/>
          </w:rPr>
          <w:delText>学校负责人</w:delText>
        </w:r>
      </w:del>
      <w:del w:id="250" w:author="不错" w:date="2021-05-28T16:42:49Z">
        <w:r>
          <w:rPr>
            <w:rFonts w:hint="eastAsia" w:ascii="仿宋_GB2312" w:hAnsi="仿宋_GB2312" w:eastAsia="仿宋_GB2312" w:cs="仿宋_GB2312"/>
            <w:sz w:val="32"/>
            <w:szCs w:val="32"/>
            <w:lang w:eastAsia="zh-CN"/>
          </w:rPr>
          <w:delText>作为</w:delText>
        </w:r>
      </w:del>
      <w:del w:id="251" w:author="不错" w:date="2021-05-28T16:42:49Z">
        <w:r>
          <w:rPr>
            <w:rFonts w:hint="eastAsia" w:ascii="仿宋_GB2312" w:hAnsi="仿宋_GB2312" w:eastAsia="仿宋_GB2312" w:cs="仿宋_GB2312"/>
            <w:sz w:val="32"/>
            <w:szCs w:val="32"/>
          </w:rPr>
          <w:delText>本校品质课程实施</w:delText>
        </w:r>
      </w:del>
      <w:del w:id="252" w:author="不错" w:date="2021-05-28T16:42:49Z">
        <w:r>
          <w:rPr>
            <w:rFonts w:hint="eastAsia" w:ascii="仿宋_GB2312" w:hAnsi="仿宋_GB2312" w:eastAsia="仿宋_GB2312" w:cs="仿宋_GB2312"/>
            <w:sz w:val="32"/>
            <w:szCs w:val="32"/>
            <w:lang w:eastAsia="zh-CN"/>
          </w:rPr>
          <w:delText>第一</w:delText>
        </w:r>
      </w:del>
      <w:del w:id="253" w:author="不错" w:date="2021-05-28T16:42:49Z">
        <w:r>
          <w:rPr>
            <w:rFonts w:hint="eastAsia" w:ascii="仿宋_GB2312" w:hAnsi="仿宋_GB2312" w:eastAsia="仿宋_GB2312" w:cs="仿宋_GB2312"/>
            <w:sz w:val="32"/>
            <w:szCs w:val="32"/>
          </w:rPr>
          <w:delText>责任人，应本着高度负责的态度，组织</w:delText>
        </w:r>
      </w:del>
      <w:del w:id="254" w:author="不错" w:date="2021-05-28T16:42:49Z">
        <w:r>
          <w:rPr>
            <w:rFonts w:hint="eastAsia" w:ascii="仿宋_GB2312" w:hAnsi="仿宋_GB2312" w:eastAsia="仿宋_GB2312" w:cs="仿宋_GB2312"/>
            <w:sz w:val="32"/>
            <w:szCs w:val="32"/>
            <w:lang w:eastAsia="zh-CN"/>
          </w:rPr>
          <w:delText>学校课程团队，逐步完善各校的课程规划</w:delText>
        </w:r>
      </w:del>
      <w:del w:id="255" w:author="不错" w:date="2021-05-28T16:42:49Z">
        <w:r>
          <w:rPr>
            <w:rFonts w:hint="eastAsia" w:ascii="仿宋_GB2312" w:hAnsi="仿宋_GB2312" w:eastAsia="仿宋_GB2312" w:cs="仿宋_GB2312"/>
            <w:sz w:val="32"/>
            <w:szCs w:val="32"/>
          </w:rPr>
          <w:delText>。</w:delText>
        </w:r>
      </w:del>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del w:id="256" w:author="不错" w:date="2021-05-28T16:42:49Z"/>
          <w:rFonts w:ascii="仿宋_GB2312" w:hAnsi="仿宋_GB2312" w:eastAsia="仿宋_GB2312" w:cs="仿宋_GB2312"/>
          <w:sz w:val="32"/>
          <w:szCs w:val="32"/>
        </w:rPr>
      </w:pPr>
      <w:del w:id="257" w:author="不错" w:date="2021-05-28T16:42:49Z">
        <w:r>
          <w:rPr>
            <w:rFonts w:hint="eastAsia" w:ascii="仿宋_GB2312" w:hAnsi="仿宋_GB2312" w:eastAsia="仿宋_GB2312" w:cs="仿宋_GB2312"/>
            <w:sz w:val="32"/>
            <w:szCs w:val="32"/>
          </w:rPr>
          <w:delText>2.健全项目推进工作巡查制度。三亚市教育研究培训院</w:delText>
        </w:r>
      </w:del>
      <w:del w:id="258" w:author="不错" w:date="2021-05-28T16:42:49Z">
        <w:r>
          <w:rPr>
            <w:rFonts w:hint="eastAsia" w:ascii="仿宋_GB2312" w:hAnsi="仿宋_GB2312" w:eastAsia="仿宋_GB2312" w:cs="仿宋_GB2312"/>
            <w:sz w:val="32"/>
            <w:szCs w:val="32"/>
            <w:lang w:eastAsia="zh-CN"/>
          </w:rPr>
          <w:delText>教科研中心</w:delText>
        </w:r>
      </w:del>
      <w:del w:id="259" w:author="不错" w:date="2021-05-28T16:42:49Z">
        <w:r>
          <w:rPr>
            <w:rFonts w:hint="eastAsia" w:ascii="仿宋_GB2312" w:hAnsi="仿宋_GB2312" w:eastAsia="仿宋_GB2312" w:cs="仿宋_GB2312"/>
            <w:sz w:val="32"/>
            <w:szCs w:val="32"/>
          </w:rPr>
          <w:delText>具体负责本项目的对接，</w:delText>
        </w:r>
      </w:del>
      <w:del w:id="260" w:author="不错" w:date="2021-05-28T16:42:49Z">
        <w:r>
          <w:rPr>
            <w:rFonts w:hint="eastAsia" w:ascii="仿宋_GB2312" w:hAnsi="仿宋_GB2312" w:eastAsia="仿宋_GB2312" w:cs="仿宋_GB2312"/>
            <w:sz w:val="32"/>
            <w:szCs w:val="32"/>
            <w:lang w:eastAsia="zh-CN"/>
          </w:rPr>
          <w:delText>安排专项调研活动</w:delText>
        </w:r>
      </w:del>
      <w:del w:id="261" w:author="不错" w:date="2021-05-28T16:42:49Z">
        <w:r>
          <w:rPr>
            <w:rFonts w:hint="eastAsia" w:ascii="仿宋_GB2312" w:hAnsi="仿宋_GB2312" w:eastAsia="仿宋_GB2312" w:cs="仿宋_GB2312"/>
            <w:sz w:val="32"/>
            <w:szCs w:val="32"/>
          </w:rPr>
          <w:delText>，及时发现问题，及时通报，限期整改。并协调各</w:delText>
        </w:r>
      </w:del>
      <w:del w:id="262" w:author="不错" w:date="2021-05-28T16:42:49Z">
        <w:r>
          <w:rPr>
            <w:rFonts w:hint="eastAsia" w:ascii="仿宋_GB2312" w:hAnsi="仿宋_GB2312" w:eastAsia="仿宋_GB2312" w:cs="仿宋_GB2312"/>
            <w:sz w:val="32"/>
            <w:szCs w:val="32"/>
            <w:lang w:eastAsia="zh-CN"/>
          </w:rPr>
          <w:delText>实验</w:delText>
        </w:r>
      </w:del>
      <w:del w:id="263" w:author="不错" w:date="2021-05-28T16:42:49Z">
        <w:r>
          <w:rPr>
            <w:rFonts w:hint="eastAsia" w:ascii="仿宋_GB2312" w:hAnsi="仿宋_GB2312" w:eastAsia="仿宋_GB2312" w:cs="仿宋_GB2312"/>
            <w:sz w:val="32"/>
            <w:szCs w:val="32"/>
          </w:rPr>
          <w:delText>学校高度重视、积极参与，做好人员动员和师资协调工作，保障品质课程项目实现</w:delText>
        </w:r>
      </w:del>
      <w:del w:id="264" w:author="不错" w:date="2021-05-28T16:42:49Z">
        <w:r>
          <w:rPr>
            <w:rFonts w:hint="eastAsia" w:ascii="仿宋_GB2312" w:hAnsi="仿宋_GB2312" w:eastAsia="仿宋_GB2312" w:cs="仿宋_GB2312"/>
            <w:sz w:val="32"/>
            <w:szCs w:val="32"/>
            <w:lang w:eastAsia="zh-CN"/>
          </w:rPr>
          <w:delText>预期年度</w:delText>
        </w:r>
      </w:del>
      <w:del w:id="265" w:author="不错" w:date="2021-05-28T16:42:49Z">
        <w:r>
          <w:rPr>
            <w:rFonts w:hint="eastAsia" w:ascii="仿宋_GB2312" w:hAnsi="仿宋_GB2312" w:eastAsia="仿宋_GB2312" w:cs="仿宋_GB2312"/>
            <w:sz w:val="32"/>
            <w:szCs w:val="32"/>
          </w:rPr>
          <w:delText>目标。</w:delText>
        </w:r>
      </w:del>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contextualSpacing/>
        <w:jc w:val="both"/>
        <w:textAlignment w:val="auto"/>
        <w:outlineLvl w:val="9"/>
        <w:rPr>
          <w:del w:id="266" w:author="不错" w:date="2021-05-28T16:42:49Z"/>
          <w:rFonts w:ascii="仿宋_GB2312" w:hAnsi="仿宋_GB2312" w:eastAsia="仿宋_GB2312" w:cs="仿宋_GB2312"/>
          <w:sz w:val="32"/>
          <w:szCs w:val="32"/>
        </w:rPr>
      </w:pPr>
      <w:del w:id="267" w:author="不错" w:date="2021-05-28T16:42:49Z">
        <w:r>
          <w:rPr>
            <w:rFonts w:hint="eastAsia" w:ascii="仿宋_GB2312" w:hAnsi="仿宋_GB2312" w:eastAsia="仿宋_GB2312" w:cs="仿宋_GB2312"/>
            <w:sz w:val="32"/>
            <w:szCs w:val="32"/>
          </w:rPr>
          <w:delText>3.健全项目推进工作汇报制度。三亚市教育研究培训院会同上海校本课程文化管理中心及各项目学校，对品质课程实施效果进行科学分析、评价，</w:delText>
        </w:r>
      </w:del>
      <w:del w:id="268" w:author="不错" w:date="2021-05-28T16:42:49Z">
        <w:r>
          <w:rPr>
            <w:rFonts w:hint="eastAsia" w:ascii="仿宋_GB2312" w:hAnsi="仿宋_GB2312" w:eastAsia="仿宋_GB2312" w:cs="仿宋_GB2312"/>
            <w:sz w:val="32"/>
            <w:szCs w:val="32"/>
            <w:lang w:eastAsia="zh-CN"/>
          </w:rPr>
          <w:delText>并</w:delText>
        </w:r>
      </w:del>
      <w:del w:id="269" w:author="不错" w:date="2021-05-28T16:42:49Z">
        <w:r>
          <w:rPr>
            <w:rFonts w:hint="eastAsia" w:ascii="仿宋_GB2312" w:hAnsi="仿宋_GB2312" w:eastAsia="仿宋_GB2312" w:cs="仿宋_GB2312"/>
            <w:sz w:val="32"/>
            <w:szCs w:val="32"/>
          </w:rPr>
          <w:delText>对活动开展情况及成绩进行总结、评价，形成改进意见，不断完善和优化</w:delText>
        </w:r>
      </w:del>
      <w:del w:id="270" w:author="不错" w:date="2021-05-28T16:42:49Z">
        <w:r>
          <w:rPr>
            <w:rFonts w:hint="eastAsia" w:ascii="仿宋_GB2312" w:hAnsi="仿宋_GB2312" w:eastAsia="仿宋_GB2312" w:cs="仿宋_GB2312"/>
            <w:sz w:val="32"/>
            <w:szCs w:val="32"/>
            <w:lang w:eastAsia="zh-CN"/>
          </w:rPr>
          <w:delText>各校课程规划</w:delText>
        </w:r>
      </w:del>
      <w:del w:id="271" w:author="不错" w:date="2021-05-28T16:42:49Z">
        <w:r>
          <w:rPr>
            <w:rFonts w:hint="eastAsia" w:ascii="仿宋_GB2312" w:hAnsi="仿宋_GB2312" w:eastAsia="仿宋_GB2312" w:cs="仿宋_GB2312"/>
            <w:sz w:val="32"/>
            <w:szCs w:val="32"/>
          </w:rPr>
          <w:delText>，以保证品质课程建设的取得实质成效。</w:delText>
        </w:r>
      </w:del>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contextualSpacing/>
        <w:jc w:val="both"/>
        <w:textAlignment w:val="auto"/>
        <w:outlineLvl w:val="9"/>
        <w:rPr>
          <w:del w:id="272" w:author="不错" w:date="2021-05-28T16:42:49Z"/>
          <w:rFonts w:ascii="仿宋_GB2312" w:hAnsi="仿宋_GB2312" w:eastAsia="仿宋_GB2312" w:cs="仿宋_GB2312"/>
          <w:sz w:val="32"/>
          <w:szCs w:val="32"/>
        </w:rPr>
      </w:pPr>
      <w:del w:id="273" w:author="不错" w:date="2021-05-28T16:42:49Z">
        <w:r>
          <w:rPr>
            <w:rFonts w:hint="eastAsia" w:ascii="楷体" w:hAnsi="楷体" w:eastAsia="楷体" w:cs="楷体"/>
            <w:sz w:val="32"/>
            <w:szCs w:val="32"/>
          </w:rPr>
          <w:delText>（三）经费保障</w:delText>
        </w:r>
      </w:del>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del w:id="274" w:author="不错" w:date="2021-05-28T16:42:49Z"/>
          <w:rFonts w:ascii="仿宋_GB2312" w:hAnsi="仿宋_GB2312" w:eastAsia="仿宋_GB2312" w:cs="仿宋_GB2312"/>
          <w:sz w:val="32"/>
          <w:szCs w:val="32"/>
        </w:rPr>
      </w:pPr>
      <w:del w:id="275" w:author="不错" w:date="2021-05-28T16:42:49Z">
        <w:r>
          <w:rPr>
            <w:rFonts w:hint="default" w:ascii="仿宋" w:hAnsi="仿宋" w:eastAsia="仿宋"/>
            <w:color w:val="000000"/>
            <w:sz w:val="32"/>
            <w:szCs w:val="32"/>
            <w:lang w:val="en-US"/>
          </w:rPr>
          <w:delText>三亚市</w:delText>
        </w:r>
      </w:del>
      <w:del w:id="276" w:author="不错" w:date="2021-05-28T16:42:49Z">
        <w:r>
          <w:rPr>
            <w:rFonts w:hint="eastAsia" w:ascii="仿宋" w:hAnsi="仿宋" w:eastAsia="仿宋"/>
            <w:color w:val="000000"/>
            <w:sz w:val="32"/>
            <w:szCs w:val="32"/>
            <w:lang w:val="en-US" w:eastAsia="zh-CN"/>
          </w:rPr>
          <w:delText>教</w:delText>
        </w:r>
      </w:del>
      <w:del w:id="277" w:author="不错" w:date="2021-05-28T16:42:49Z">
        <w:r>
          <w:rPr>
            <w:rFonts w:hint="eastAsia" w:ascii="仿宋_GB2312" w:hAnsi="仿宋_GB2312" w:eastAsia="仿宋_GB2312" w:cs="仿宋_GB2312"/>
            <w:sz w:val="32"/>
            <w:szCs w:val="32"/>
            <w:lang w:val="en-US" w:eastAsia="zh-CN"/>
          </w:rPr>
          <w:delText>育研究培训院2021年为我市每所品质课程实验学校安排专项经费3万元共计60万元，作为各实验学校校品质课程建设专项研修、开发课程资源、</w:delText>
        </w:r>
      </w:del>
      <w:del w:id="278" w:author="不错" w:date="2021-05-28T16:42:49Z">
        <w:r>
          <w:rPr>
            <w:rFonts w:hint="eastAsia" w:ascii="仿宋" w:hAnsi="仿宋" w:eastAsia="仿宋"/>
            <w:color w:val="000000"/>
            <w:sz w:val="32"/>
            <w:szCs w:val="32"/>
            <w:lang w:val="en-US" w:eastAsia="zh-CN"/>
          </w:rPr>
          <w:delText>购买书籍、</w:delText>
        </w:r>
      </w:del>
      <w:del w:id="279" w:author="不错" w:date="2021-05-28T16:42:49Z">
        <w:r>
          <w:rPr>
            <w:rFonts w:hint="eastAsia" w:ascii="仿宋_GB2312" w:hAnsi="仿宋_GB2312" w:eastAsia="仿宋_GB2312" w:cs="仿宋_GB2312"/>
            <w:sz w:val="32"/>
            <w:szCs w:val="32"/>
            <w:lang w:val="en-US" w:eastAsia="zh-CN"/>
          </w:rPr>
          <w:delText>聘请</w:delText>
        </w:r>
      </w:del>
      <w:del w:id="280" w:author="不错" w:date="2021-05-28T16:42:49Z">
        <w:r>
          <w:rPr>
            <w:rFonts w:hint="eastAsia" w:ascii="仿宋" w:hAnsi="仿宋" w:eastAsia="仿宋"/>
            <w:color w:val="000000"/>
            <w:sz w:val="32"/>
            <w:szCs w:val="32"/>
            <w:lang w:val="en-US" w:eastAsia="zh-CN"/>
          </w:rPr>
          <w:delText>特色课程</w:delText>
        </w:r>
      </w:del>
      <w:del w:id="281" w:author="不错" w:date="2021-05-28T16:42:49Z">
        <w:r>
          <w:rPr>
            <w:rFonts w:hint="eastAsia" w:ascii="仿宋_GB2312" w:hAnsi="仿宋_GB2312" w:eastAsia="仿宋_GB2312" w:cs="仿宋_GB2312"/>
            <w:sz w:val="32"/>
            <w:szCs w:val="32"/>
            <w:lang w:val="en-US" w:eastAsia="zh-CN"/>
          </w:rPr>
          <w:delText>教师等费用</w:delText>
        </w:r>
      </w:del>
      <w:del w:id="282" w:author="不错" w:date="2021-05-28T16:42:49Z">
        <w:r>
          <w:rPr>
            <w:rFonts w:hint="default" w:ascii="仿宋" w:hAnsi="仿宋" w:eastAsia="仿宋"/>
            <w:color w:val="000000"/>
            <w:sz w:val="32"/>
            <w:szCs w:val="32"/>
            <w:lang w:val="en-US"/>
          </w:rPr>
          <w:delText>。</w:delText>
        </w:r>
      </w:del>
    </w:p>
    <w:p>
      <w:pPr>
        <w:keepNext w:val="0"/>
        <w:keepLines w:val="0"/>
        <w:pageBreakBefore w:val="0"/>
        <w:widowControl w:val="0"/>
        <w:kinsoku/>
        <w:wordWrap/>
        <w:overflowPunct/>
        <w:topLinePunct w:val="0"/>
        <w:autoSpaceDE/>
        <w:autoSpaceDN/>
        <w:bidi w:val="0"/>
        <w:adjustRightInd/>
        <w:spacing w:line="600" w:lineRule="exact"/>
        <w:ind w:left="0" w:leftChars="0" w:right="0" w:rightChars="0"/>
        <w:jc w:val="both"/>
        <w:textAlignment w:val="auto"/>
        <w:outlineLvl w:val="9"/>
        <w:rPr>
          <w:del w:id="283" w:author="不错" w:date="2021-05-28T16:42:49Z"/>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contextualSpacing/>
        <w:jc w:val="both"/>
        <w:textAlignment w:val="auto"/>
        <w:outlineLvl w:val="9"/>
        <w:rPr>
          <w:del w:id="284" w:author="不错" w:date="2021-05-28T16:42:49Z"/>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left"/>
        <w:textAlignment w:val="auto"/>
        <w:outlineLvl w:val="9"/>
        <w:rPr>
          <w:del w:id="285" w:author="不错" w:date="2021-05-28T16:42:49Z"/>
          <w:rFonts w:hint="eastAsia" w:ascii="仿宋_GB2312" w:hAnsi="仿宋_GB2312" w:eastAsia="仿宋_GB2312" w:cs="仿宋_GB2312"/>
          <w:sz w:val="32"/>
          <w:szCs w:val="32"/>
          <w:lang w:val="en-US" w:eastAsia="zh-CN"/>
        </w:rPr>
      </w:pPr>
      <w:del w:id="286" w:author="不错" w:date="2021-05-28T16:42:49Z">
        <w:r>
          <w:rPr>
            <w:rFonts w:hint="eastAsia" w:ascii="仿宋_GB2312" w:hAnsi="仿宋_GB2312" w:eastAsia="仿宋_GB2312" w:cs="仿宋_GB2312"/>
            <w:sz w:val="32"/>
            <w:szCs w:val="32"/>
            <w:lang w:val="en-US" w:eastAsia="zh-CN"/>
          </w:rPr>
          <w:delText xml:space="preserve">                      </w:delText>
        </w:r>
      </w:del>
      <w:del w:id="287" w:author="不错" w:date="2021-05-28T16:42:49Z">
        <w:r>
          <w:rPr>
            <w:rFonts w:ascii="仿宋_GB2312" w:hAnsi="仿宋_GB2312" w:eastAsia="仿宋_GB2312" w:cs="仿宋_GB2312"/>
            <w:sz w:val="32"/>
            <w:szCs w:val="32"/>
            <w:lang w:val="en-US"/>
          </w:rPr>
          <w:delText>三亚市</w:delText>
        </w:r>
      </w:del>
      <w:del w:id="288" w:author="不错" w:date="2021-05-28T16:42:49Z">
        <w:r>
          <w:rPr>
            <w:rFonts w:hint="eastAsia" w:ascii="仿宋_GB2312" w:hAnsi="仿宋_GB2312" w:eastAsia="仿宋_GB2312" w:cs="仿宋_GB2312"/>
            <w:sz w:val="32"/>
            <w:szCs w:val="32"/>
            <w:lang w:val="en-US" w:eastAsia="zh-CN"/>
          </w:rPr>
          <w:delText>教育研究培训院</w:delText>
        </w:r>
      </w:del>
      <w:del w:id="289" w:author="不错" w:date="2021-05-28T16:42:49Z">
        <w:r>
          <w:rPr>
            <w:rFonts w:ascii="仿宋_GB2312" w:hAnsi="仿宋_GB2312" w:eastAsia="仿宋_GB2312" w:cs="仿宋_GB2312"/>
            <w:sz w:val="32"/>
            <w:szCs w:val="32"/>
            <w:lang w:val="en-US"/>
          </w:rPr>
          <w:delText xml:space="preserve">                       </w:delText>
        </w:r>
      </w:del>
      <w:del w:id="290" w:author="不错" w:date="2021-05-28T16:42:49Z">
        <w:r>
          <w:rPr>
            <w:rFonts w:hint="eastAsia" w:ascii="仿宋_GB2312" w:hAnsi="仿宋_GB2312" w:eastAsia="仿宋_GB2312" w:cs="仿宋_GB2312"/>
            <w:sz w:val="32"/>
            <w:szCs w:val="32"/>
            <w:lang w:val="en-US" w:eastAsia="zh-CN"/>
          </w:rPr>
          <w:delText xml:space="preserve">                                            </w:delText>
        </w:r>
      </w:del>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left"/>
        <w:textAlignment w:val="auto"/>
        <w:outlineLvl w:val="9"/>
        <w:rPr>
          <w:del w:id="291" w:author="不错" w:date="2021-05-28T16:42:49Z"/>
          <w:rFonts w:ascii="仿宋_GB2312" w:hAnsi="仿宋_GB2312" w:eastAsia="仿宋_GB2312" w:cs="仿宋_GB2312"/>
          <w:sz w:val="32"/>
          <w:szCs w:val="32"/>
          <w:lang w:val="en-US"/>
        </w:rPr>
      </w:pPr>
      <w:del w:id="292" w:author="不错" w:date="2021-05-28T16:42:49Z">
        <w:r>
          <w:rPr>
            <w:rFonts w:hint="eastAsia" w:ascii="仿宋_GB2312" w:hAnsi="仿宋_GB2312" w:eastAsia="仿宋_GB2312" w:cs="仿宋_GB2312"/>
            <w:sz w:val="32"/>
            <w:szCs w:val="32"/>
            <w:lang w:val="en-US" w:eastAsia="zh-CN"/>
          </w:rPr>
          <w:delText xml:space="preserve">                         </w:delText>
        </w:r>
      </w:del>
      <w:del w:id="293" w:author="不错" w:date="2021-05-28T16:42:49Z">
        <w:r>
          <w:rPr>
            <w:rFonts w:ascii="仿宋_GB2312" w:hAnsi="仿宋_GB2312" w:eastAsia="仿宋_GB2312" w:cs="仿宋_GB2312"/>
            <w:sz w:val="32"/>
            <w:szCs w:val="32"/>
            <w:lang w:val="en-US"/>
          </w:rPr>
          <w:delText>202</w:delText>
        </w:r>
      </w:del>
      <w:del w:id="294" w:author="不错" w:date="2021-05-28T16:42:49Z">
        <w:r>
          <w:rPr>
            <w:rFonts w:hint="eastAsia" w:ascii="仿宋_GB2312" w:hAnsi="仿宋_GB2312" w:eastAsia="仿宋_GB2312" w:cs="仿宋_GB2312"/>
            <w:sz w:val="32"/>
            <w:szCs w:val="32"/>
            <w:lang w:val="en-US" w:eastAsia="zh-CN"/>
          </w:rPr>
          <w:delText>1</w:delText>
        </w:r>
      </w:del>
      <w:del w:id="295" w:author="不错" w:date="2021-05-28T16:42:49Z">
        <w:r>
          <w:rPr>
            <w:rFonts w:ascii="仿宋_GB2312" w:hAnsi="仿宋_GB2312" w:eastAsia="仿宋_GB2312" w:cs="仿宋_GB2312"/>
            <w:sz w:val="32"/>
            <w:szCs w:val="32"/>
            <w:lang w:val="en-US"/>
          </w:rPr>
          <w:delText>年</w:delText>
        </w:r>
      </w:del>
      <w:del w:id="296" w:author="不错" w:date="2021-05-28T16:42:49Z">
        <w:r>
          <w:rPr>
            <w:rFonts w:hint="eastAsia" w:ascii="仿宋_GB2312" w:hAnsi="仿宋_GB2312" w:eastAsia="仿宋_GB2312" w:cs="仿宋_GB2312"/>
            <w:sz w:val="32"/>
            <w:szCs w:val="32"/>
            <w:lang w:val="en-US" w:eastAsia="zh-CN"/>
          </w:rPr>
          <w:delText>5</w:delText>
        </w:r>
      </w:del>
      <w:del w:id="297" w:author="不错" w:date="2021-05-28T16:42:49Z">
        <w:r>
          <w:rPr>
            <w:rFonts w:ascii="仿宋_GB2312" w:hAnsi="仿宋_GB2312" w:eastAsia="仿宋_GB2312" w:cs="仿宋_GB2312"/>
            <w:sz w:val="32"/>
            <w:szCs w:val="32"/>
            <w:lang w:val="en-US"/>
          </w:rPr>
          <w:delText>月</w:delText>
        </w:r>
      </w:del>
      <w:del w:id="298" w:author="不错" w:date="2021-05-28T16:42:49Z">
        <w:r>
          <w:rPr>
            <w:rFonts w:hint="eastAsia" w:ascii="仿宋_GB2312" w:hAnsi="仿宋_GB2312" w:eastAsia="仿宋_GB2312" w:cs="仿宋_GB2312"/>
            <w:sz w:val="32"/>
            <w:szCs w:val="32"/>
            <w:lang w:val="en-US" w:eastAsia="zh-CN"/>
          </w:rPr>
          <w:delText>26</w:delText>
        </w:r>
      </w:del>
      <w:del w:id="299" w:author="不错" w:date="2021-05-28T16:42:49Z">
        <w:r>
          <w:rPr>
            <w:rFonts w:ascii="仿宋_GB2312" w:hAnsi="仿宋_GB2312" w:eastAsia="仿宋_GB2312" w:cs="仿宋_GB2312"/>
            <w:sz w:val="32"/>
            <w:szCs w:val="32"/>
            <w:lang w:val="en-US"/>
          </w:rPr>
          <w:delText>日</w:delText>
        </w:r>
      </w:del>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left"/>
        <w:textAlignment w:val="auto"/>
        <w:outlineLvl w:val="9"/>
        <w:rPr>
          <w:del w:id="300" w:author="不错" w:date="2021-05-28T16:42:49Z"/>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outlineLvl w:val="9"/>
        <w:rPr>
          <w:del w:id="301" w:author="不错" w:date="2021-05-28T16:42:49Z"/>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480"/>
        <w:jc w:val="both"/>
        <w:textAlignment w:val="auto"/>
        <w:outlineLvl w:val="9"/>
        <w:rPr>
          <w:del w:id="302" w:author="不错" w:date="2021-05-28T16:42:49Z"/>
          <w:rFonts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pacing w:line="600" w:lineRule="exact"/>
        <w:ind w:left="0" w:leftChars="0" w:right="0" w:rightChars="0"/>
        <w:jc w:val="both"/>
        <w:textAlignment w:val="auto"/>
      </w:pPr>
    </w:p>
    <w:sectPr>
      <w:footerReference r:id="rId3" w:type="default"/>
      <w:pgSz w:w="11900" w:h="16840"/>
      <w:pgMar w:top="1440" w:right="1800" w:bottom="1440" w:left="1800" w:header="851" w:footer="992" w:gutter="0"/>
      <w:pgNumType w:fmt="numberInDash"/>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pPr>
                          <w:r>
                            <w:rPr>
                              <w:rFonts w:hint="eastAsia" w:ascii="黑体" w:hAnsi="黑体" w:eastAsia="黑体" w:cs="黑体"/>
                              <w:sz w:val="32"/>
                              <w:szCs w:val="32"/>
                            </w:rPr>
                            <w:fldChar w:fldCharType="begin"/>
                          </w:r>
                          <w:r>
                            <w:rPr>
                              <w:rFonts w:hint="eastAsia" w:ascii="黑体" w:hAnsi="黑体" w:eastAsia="黑体" w:cs="黑体"/>
                              <w:sz w:val="32"/>
                              <w:szCs w:val="32"/>
                            </w:rPr>
                            <w:instrText xml:space="preserve"> PAGE  \* MERGEFORMAT </w:instrText>
                          </w:r>
                          <w:r>
                            <w:rPr>
                              <w:rFonts w:hint="eastAsia" w:ascii="黑体" w:hAnsi="黑体" w:eastAsia="黑体" w:cs="黑体"/>
                              <w:sz w:val="32"/>
                              <w:szCs w:val="32"/>
                            </w:rPr>
                            <w:fldChar w:fldCharType="separate"/>
                          </w:r>
                          <w:r>
                            <w:rPr>
                              <w:rFonts w:hint="eastAsia" w:ascii="黑体" w:hAnsi="黑体" w:eastAsia="黑体" w:cs="黑体"/>
                              <w:sz w:val="32"/>
                              <w:szCs w:val="32"/>
                            </w:rPr>
                            <w:t>1</w:t>
                          </w:r>
                          <w:r>
                            <w:rPr>
                              <w:rFonts w:hint="eastAsia" w:ascii="黑体" w:hAnsi="黑体" w:eastAsia="黑体" w:cs="黑体"/>
                              <w:sz w:val="32"/>
                              <w:szCs w:val="32"/>
                            </w:rP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JYnrPJAQAAk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5EXhrfHSO0zt9Rs7DBxoKfK6qaxSrPwd55PPfxK2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Alies8kBAACSAwAADgAAAAAAAAABACAAAAAfAQAAZHJzL2Uyb0Rv&#10;Yy54bWxQSwUGAAAAAAYABgBZAQAAWgUAAAAA&#10;">
              <v:fill on="f" focussize="0,0"/>
              <v:stroke on="f"/>
              <v:imagedata o:title=""/>
              <o:lock v:ext="edit" aspectratio="f"/>
              <v:textbox inset="0mm,0mm,0mm,0mm" style="mso-fit-shape-to-text:t;">
                <w:txbxContent>
                  <w:p>
                    <w:pPr>
                      <w:pStyle w:val="2"/>
                    </w:pPr>
                    <w:r>
                      <w:rPr>
                        <w:rFonts w:hint="eastAsia" w:ascii="黑体" w:hAnsi="黑体" w:eastAsia="黑体" w:cs="黑体"/>
                        <w:sz w:val="32"/>
                        <w:szCs w:val="32"/>
                      </w:rPr>
                      <w:fldChar w:fldCharType="begin"/>
                    </w:r>
                    <w:r>
                      <w:rPr>
                        <w:rFonts w:hint="eastAsia" w:ascii="黑体" w:hAnsi="黑体" w:eastAsia="黑体" w:cs="黑体"/>
                        <w:sz w:val="32"/>
                        <w:szCs w:val="32"/>
                      </w:rPr>
                      <w:instrText xml:space="preserve"> PAGE  \* MERGEFORMAT </w:instrText>
                    </w:r>
                    <w:r>
                      <w:rPr>
                        <w:rFonts w:hint="eastAsia" w:ascii="黑体" w:hAnsi="黑体" w:eastAsia="黑体" w:cs="黑体"/>
                        <w:sz w:val="32"/>
                        <w:szCs w:val="32"/>
                      </w:rPr>
                      <w:fldChar w:fldCharType="separate"/>
                    </w:r>
                    <w:r>
                      <w:rPr>
                        <w:rFonts w:hint="eastAsia" w:ascii="黑体" w:hAnsi="黑体" w:eastAsia="黑体" w:cs="黑体"/>
                        <w:sz w:val="32"/>
                        <w:szCs w:val="32"/>
                      </w:rPr>
                      <w:t>1</w:t>
                    </w:r>
                    <w:r>
                      <w:rPr>
                        <w:rFonts w:hint="eastAsia" w:ascii="黑体" w:hAnsi="黑体" w:eastAsia="黑体" w:cs="黑体"/>
                        <w:sz w:val="32"/>
                        <w:szCs w:val="32"/>
                      </w:rPr>
                      <w:fldChar w:fldCharType="end"/>
                    </w:r>
                  </w:p>
                </w:txbxContent>
              </v:textbox>
            </v:rect>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不错">
    <w15:presenceInfo w15:providerId="WPS Office" w15:userId="208195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AF505D"/>
    <w:rsid w:val="060A17C0"/>
    <w:rsid w:val="0A91300F"/>
    <w:rsid w:val="0B6A06B3"/>
    <w:rsid w:val="105E499E"/>
    <w:rsid w:val="16AB1837"/>
    <w:rsid w:val="1D107419"/>
    <w:rsid w:val="1E0974EA"/>
    <w:rsid w:val="1E406090"/>
    <w:rsid w:val="20084D18"/>
    <w:rsid w:val="21B15FEB"/>
    <w:rsid w:val="23494FAB"/>
    <w:rsid w:val="235C60E7"/>
    <w:rsid w:val="23D45CD6"/>
    <w:rsid w:val="268B46D5"/>
    <w:rsid w:val="2AFF2F1C"/>
    <w:rsid w:val="2B635267"/>
    <w:rsid w:val="2EAE7725"/>
    <w:rsid w:val="2F620A50"/>
    <w:rsid w:val="30DE791C"/>
    <w:rsid w:val="31037B00"/>
    <w:rsid w:val="314E32FC"/>
    <w:rsid w:val="342F51BC"/>
    <w:rsid w:val="3BE4745A"/>
    <w:rsid w:val="3E1C4488"/>
    <w:rsid w:val="46AC6E72"/>
    <w:rsid w:val="48C76D14"/>
    <w:rsid w:val="49970398"/>
    <w:rsid w:val="4D482C5B"/>
    <w:rsid w:val="51D35935"/>
    <w:rsid w:val="543C315F"/>
    <w:rsid w:val="57C80218"/>
    <w:rsid w:val="59806456"/>
    <w:rsid w:val="6022756C"/>
    <w:rsid w:val="60806D63"/>
    <w:rsid w:val="61F42459"/>
    <w:rsid w:val="67AF505D"/>
    <w:rsid w:val="688338A7"/>
    <w:rsid w:val="6B226CA8"/>
    <w:rsid w:val="6FB8733F"/>
    <w:rsid w:val="72FF7547"/>
    <w:rsid w:val="7BF54AF6"/>
    <w:rsid w:val="7C706D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2021-05-06T01:10:00Z</dcterms:created>
  <dc:creator>陈坤</dc:creator>
  <cp:lastModifiedBy>不错</cp:lastModifiedBy>
  <dcterms:modified xsi:type="dcterms:W3CDTF">2021-05-28T08:44:12Z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DF1E77BECE6C4CF788571D5614B2A836</vt:lpwstr>
  </property>
</Properties>
</file>