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36"/>
          <w:szCs w:val="36"/>
          <w:lang w:eastAsia="zh-CN"/>
          <w:rPrChange w:id="1" w:author="不错" w:date="2021-04-27T09:29:54Z">
            <w:rPr>
              <w:rFonts w:hint="eastAsia" w:eastAsiaTheme="minorEastAsia"/>
              <w:b/>
              <w:sz w:val="32"/>
              <w:lang w:eastAsia="zh-CN"/>
            </w:rPr>
          </w:rPrChange>
        </w:rPr>
        <w:pPrChange w:id="0" w:author="不错" w:date="2021-04-27T09:29:55Z">
          <w:pPr/>
        </w:pPrChange>
      </w:pPr>
      <w:ins w:id="2" w:author="不错" w:date="2021-04-27T09:29:28Z">
        <w:r>
          <w:rPr>
            <w:rFonts w:hint="eastAsia"/>
            <w:b/>
            <w:sz w:val="36"/>
            <w:szCs w:val="36"/>
            <w:lang w:val="en-US" w:eastAsia="zh-CN"/>
            <w:rPrChange w:id="3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2</w:t>
        </w:r>
      </w:ins>
      <w:ins w:id="5" w:author="不错" w:date="2021-04-27T09:29:29Z">
        <w:r>
          <w:rPr>
            <w:rFonts w:hint="eastAsia"/>
            <w:b/>
            <w:sz w:val="36"/>
            <w:szCs w:val="36"/>
            <w:lang w:val="en-US" w:eastAsia="zh-CN"/>
            <w:rPrChange w:id="6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0</w:t>
        </w:r>
      </w:ins>
      <w:ins w:id="8" w:author="不错" w:date="2021-04-27T09:29:30Z">
        <w:r>
          <w:rPr>
            <w:rFonts w:hint="eastAsia"/>
            <w:b/>
            <w:sz w:val="36"/>
            <w:szCs w:val="36"/>
            <w:lang w:val="en-US" w:eastAsia="zh-CN"/>
            <w:rPrChange w:id="9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21</w:t>
        </w:r>
      </w:ins>
      <w:ins w:id="11" w:author="不错" w:date="2021-04-27T09:29:31Z">
        <w:r>
          <w:rPr>
            <w:rFonts w:hint="eastAsia"/>
            <w:b/>
            <w:sz w:val="36"/>
            <w:szCs w:val="36"/>
            <w:lang w:val="en-US" w:eastAsia="zh-CN"/>
            <w:rPrChange w:id="12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年</w:t>
        </w:r>
      </w:ins>
      <w:ins w:id="14" w:author="不错" w:date="2021-04-27T09:29:33Z">
        <w:r>
          <w:rPr>
            <w:rFonts w:hint="eastAsia"/>
            <w:b/>
            <w:sz w:val="36"/>
            <w:szCs w:val="36"/>
            <w:lang w:val="en-US" w:eastAsia="zh-CN"/>
            <w:rPrChange w:id="15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三亚市</w:t>
        </w:r>
      </w:ins>
      <w:ins w:id="17" w:author="不错" w:date="2021-04-27T09:29:35Z">
        <w:r>
          <w:rPr>
            <w:rFonts w:hint="eastAsia"/>
            <w:b/>
            <w:sz w:val="36"/>
            <w:szCs w:val="36"/>
            <w:lang w:val="en-US" w:eastAsia="zh-CN"/>
            <w:rPrChange w:id="18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中考</w:t>
        </w:r>
      </w:ins>
      <w:ins w:id="20" w:author="不错" w:date="2021-04-27T09:29:37Z">
        <w:r>
          <w:rPr>
            <w:rFonts w:hint="eastAsia"/>
            <w:b/>
            <w:sz w:val="36"/>
            <w:szCs w:val="36"/>
            <w:lang w:val="en-US" w:eastAsia="zh-CN"/>
            <w:rPrChange w:id="21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化学</w:t>
        </w:r>
      </w:ins>
      <w:ins w:id="23" w:author="不错" w:date="2021-04-27T09:29:39Z">
        <w:r>
          <w:rPr>
            <w:rFonts w:hint="eastAsia"/>
            <w:b/>
            <w:sz w:val="36"/>
            <w:szCs w:val="36"/>
            <w:lang w:val="en-US" w:eastAsia="zh-CN"/>
            <w:rPrChange w:id="24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备考</w:t>
        </w:r>
      </w:ins>
      <w:ins w:id="26" w:author="不错" w:date="2021-04-27T09:29:40Z">
        <w:r>
          <w:rPr>
            <w:rFonts w:hint="eastAsia"/>
            <w:b/>
            <w:sz w:val="36"/>
            <w:szCs w:val="36"/>
            <w:lang w:val="en-US" w:eastAsia="zh-CN"/>
            <w:rPrChange w:id="27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线上</w:t>
        </w:r>
      </w:ins>
      <w:ins w:id="29" w:author="不错" w:date="2021-04-27T09:29:42Z">
        <w:r>
          <w:rPr>
            <w:rFonts w:hint="eastAsia"/>
            <w:b/>
            <w:sz w:val="36"/>
            <w:szCs w:val="36"/>
            <w:lang w:val="en-US" w:eastAsia="zh-CN"/>
            <w:rPrChange w:id="30" w:author="不错" w:date="2021-04-27T09:29:54Z">
              <w:rPr>
                <w:rFonts w:hint="eastAsia"/>
                <w:b/>
                <w:sz w:val="32"/>
                <w:lang w:val="en-US" w:eastAsia="zh-CN"/>
              </w:rPr>
            </w:rPrChange>
          </w:rPr>
          <w:t>培训</w:t>
        </w:r>
      </w:ins>
      <w:del w:id="32" w:author="不错" w:date="2021-04-27T09:29:43Z">
        <w:r>
          <w:rPr>
            <w:rFonts w:hint="eastAsia"/>
            <w:b/>
            <w:sz w:val="36"/>
            <w:szCs w:val="36"/>
            <w:rPrChange w:id="33" w:author="不错" w:date="2021-04-27T09:29:54Z">
              <w:rPr>
                <w:rFonts w:hint="eastAsia"/>
                <w:b/>
                <w:sz w:val="32"/>
              </w:rPr>
            </w:rPrChange>
          </w:rPr>
          <w:delText>专</w:delText>
        </w:r>
      </w:del>
      <w:del w:id="35" w:author="不错" w:date="2021-04-27T09:29:44Z">
        <w:r>
          <w:rPr>
            <w:rFonts w:hint="eastAsia"/>
            <w:b/>
            <w:sz w:val="36"/>
            <w:szCs w:val="36"/>
            <w:rPrChange w:id="36" w:author="不错" w:date="2021-04-27T09:29:54Z">
              <w:rPr>
                <w:rFonts w:hint="eastAsia"/>
                <w:b/>
                <w:sz w:val="32"/>
              </w:rPr>
            </w:rPrChange>
          </w:rPr>
          <w:delText>题复习讲座</w:delText>
        </w:r>
      </w:del>
      <w:del w:id="38" w:author="不错" w:date="2021-04-27T09:29:45Z">
        <w:r>
          <w:rPr>
            <w:rFonts w:hint="eastAsia"/>
            <w:b/>
            <w:sz w:val="36"/>
            <w:szCs w:val="36"/>
            <w:rPrChange w:id="39" w:author="不错" w:date="2021-04-27T09:29:54Z">
              <w:rPr>
                <w:rFonts w:hint="eastAsia"/>
                <w:b/>
                <w:sz w:val="32"/>
              </w:rPr>
            </w:rPrChange>
          </w:rPr>
          <w:delText>安排</w:delText>
        </w:r>
      </w:del>
      <w:ins w:id="41" w:author="不错" w:date="2021-04-27T09:29:47Z">
        <w:r>
          <w:rPr>
            <w:rFonts w:hint="eastAsia"/>
            <w:b/>
            <w:sz w:val="36"/>
            <w:szCs w:val="36"/>
            <w:lang w:eastAsia="zh-CN"/>
            <w:rPrChange w:id="42" w:author="不错" w:date="2021-04-27T09:29:54Z">
              <w:rPr>
                <w:rFonts w:hint="eastAsia"/>
                <w:b/>
                <w:sz w:val="32"/>
                <w:lang w:eastAsia="zh-CN"/>
              </w:rPr>
            </w:rPrChange>
          </w:rPr>
          <w:t>方案</w:t>
        </w:r>
      </w:ins>
    </w:p>
    <w:p>
      <w:pPr>
        <w:pStyle w:val="3"/>
        <w:rPr>
          <w:rFonts w:hint="eastAsia" w:eastAsiaTheme="majorEastAsia"/>
          <w:lang w:eastAsia="zh-CN"/>
        </w:rPr>
      </w:pPr>
      <w:r>
        <w:rPr>
          <w:rFonts w:hint="eastAsia"/>
        </w:rPr>
        <w:t>一、</w:t>
      </w:r>
      <w:del w:id="44" w:author="不错" w:date="2021-04-27T09:31:26Z">
        <w:r>
          <w:rPr>
            <w:rFonts w:hint="eastAsia"/>
          </w:rPr>
          <w:delText>时间、内容</w:delText>
        </w:r>
      </w:del>
      <w:ins w:id="45" w:author="不错" w:date="2021-04-27T09:31:26Z">
        <w:r>
          <w:rPr>
            <w:rFonts w:hint="eastAsia"/>
            <w:lang w:eastAsia="zh-CN"/>
          </w:rPr>
          <w:t>线上</w:t>
        </w:r>
      </w:ins>
      <w:ins w:id="46" w:author="不错" w:date="2021-04-27T09:31:27Z">
        <w:r>
          <w:rPr>
            <w:rFonts w:hint="eastAsia"/>
            <w:lang w:eastAsia="zh-CN"/>
          </w:rPr>
          <w:t>培训</w:t>
        </w:r>
      </w:ins>
      <w:ins w:id="47" w:author="不错" w:date="2021-04-27T09:31:37Z">
        <w:r>
          <w:rPr>
            <w:rFonts w:hint="eastAsia"/>
            <w:lang w:eastAsia="zh-CN"/>
          </w:rPr>
          <w:t>课程</w:t>
        </w:r>
      </w:ins>
      <w:ins w:id="48" w:author="不错" w:date="2021-04-27T09:31:38Z">
        <w:r>
          <w:rPr>
            <w:rFonts w:hint="eastAsia"/>
            <w:lang w:eastAsia="zh-CN"/>
          </w:rPr>
          <w:t>安排</w:t>
        </w:r>
      </w:ins>
    </w:p>
    <w:tbl>
      <w:tblPr>
        <w:tblStyle w:val="11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49" w:author="不错" w:date="2021-04-27T09:30:31Z">
          <w:tblPr>
            <w:tblStyle w:val="11"/>
            <w:tblW w:w="6680" w:type="dxa"/>
            <w:tblInd w:w="0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714"/>
        <w:gridCol w:w="1809"/>
        <w:gridCol w:w="1177"/>
        <w:gridCol w:w="2055"/>
        <w:gridCol w:w="2783"/>
        <w:tblGridChange w:id="50">
          <w:tblGrid>
            <w:gridCol w:w="763"/>
            <w:gridCol w:w="1211"/>
            <w:gridCol w:w="921"/>
            <w:gridCol w:w="1608"/>
            <w:gridCol w:w="2177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9" w:hRule="atLeast"/>
        </w:trPr>
        <w:tc>
          <w:tcPr>
            <w:tcW w:w="714" w:type="dxa"/>
            <w:tcPrChange w:id="52" w:author="不错" w:date="2021-04-27T09:30:31Z">
              <w:tcPr>
                <w:tcW w:w="763" w:type="dxa"/>
              </w:tcPr>
            </w:tcPrChange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期次</w:t>
            </w:r>
          </w:p>
        </w:tc>
        <w:tc>
          <w:tcPr>
            <w:tcW w:w="1809" w:type="dxa"/>
            <w:tcPrChange w:id="53" w:author="不错" w:date="2021-04-27T09:30:31Z">
              <w:tcPr>
                <w:tcW w:w="1211" w:type="dxa"/>
              </w:tcPr>
            </w:tcPrChange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直播日期</w:t>
            </w:r>
          </w:p>
        </w:tc>
        <w:tc>
          <w:tcPr>
            <w:tcW w:w="1177" w:type="dxa"/>
            <w:tcPrChange w:id="54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</w:t>
            </w:r>
          </w:p>
        </w:tc>
        <w:tc>
          <w:tcPr>
            <w:tcW w:w="2055" w:type="dxa"/>
            <w:tcPrChange w:id="55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责任单位</w:t>
            </w:r>
          </w:p>
        </w:tc>
        <w:tc>
          <w:tcPr>
            <w:tcW w:w="2783" w:type="dxa"/>
            <w:tcPrChange w:id="56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eastAsia="zh-CN"/>
              </w:rPr>
              <w:t>专题</w:t>
            </w:r>
            <w:r>
              <w:rPr>
                <w:rFonts w:hint="eastAsia"/>
                <w:b/>
                <w:bCs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7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01" w:hRule="atLeast"/>
          <w:trPrChange w:id="57" w:author="不错" w:date="2021-04-27T09:30:31Z">
            <w:trPr>
              <w:trHeight w:val="360" w:hRule="atLeast"/>
            </w:trPr>
          </w:trPrChange>
        </w:trPr>
        <w:tc>
          <w:tcPr>
            <w:tcW w:w="714" w:type="dxa"/>
            <w:vMerge w:val="restart"/>
            <w:vAlign w:val="center"/>
            <w:tcPrChange w:id="58" w:author="不错" w:date="2021-04-27T09:30:31Z">
              <w:tcPr>
                <w:tcW w:w="763" w:type="dxa"/>
                <w:vMerge w:val="restart"/>
              </w:tcPr>
            </w:tcPrChange>
          </w:tcPr>
          <w:p>
            <w:pPr>
              <w:jc w:val="center"/>
              <w:pPrChange w:id="59" w:author="不错" w:date="2021-04-27T09:30:06Z">
                <w:pPr/>
              </w:pPrChange>
            </w:pPr>
            <w:r>
              <w:rPr>
                <w:rFonts w:hint="eastAsia"/>
              </w:rPr>
              <w:t>1</w:t>
            </w:r>
          </w:p>
        </w:tc>
        <w:tc>
          <w:tcPr>
            <w:tcW w:w="1809" w:type="dxa"/>
            <w:vMerge w:val="restart"/>
            <w:vAlign w:val="center"/>
            <w:tcPrChange w:id="60" w:author="不错" w:date="2021-04-27T09:30:31Z">
              <w:tcPr>
                <w:tcW w:w="1211" w:type="dxa"/>
                <w:vMerge w:val="restart"/>
              </w:tcPr>
            </w:tcPrChange>
          </w:tcPr>
          <w:p>
            <w:pPr>
              <w:jc w:val="center"/>
              <w:pPrChange w:id="61" w:author="不错" w:date="2021-04-27T09:30:16Z">
                <w:pPr/>
              </w:pPrChange>
            </w:pPr>
            <w:r>
              <w:rPr>
                <w:rFonts w:hint="eastAsia"/>
              </w:rPr>
              <w:t>2021,5,16（周日）</w:t>
            </w:r>
          </w:p>
        </w:tc>
        <w:tc>
          <w:tcPr>
            <w:tcW w:w="1177" w:type="dxa"/>
            <w:vAlign w:val="center"/>
            <w:tcPrChange w:id="62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63" w:author="不错" w:date="2021-04-27T09:30:16Z">
                <w:pPr/>
              </w:pPrChange>
            </w:pPr>
            <w:r>
              <w:rPr>
                <w:rFonts w:hint="eastAsia"/>
              </w:rPr>
              <w:t>张溪</w:t>
            </w:r>
          </w:p>
        </w:tc>
        <w:tc>
          <w:tcPr>
            <w:tcW w:w="2055" w:type="dxa"/>
            <w:vAlign w:val="center"/>
            <w:tcPrChange w:id="64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65" w:author="不错" w:date="2021-04-27T09:30:16Z">
                <w:pPr/>
              </w:pPrChange>
            </w:pPr>
            <w:r>
              <w:rPr>
                <w:rFonts w:hint="eastAsia"/>
              </w:rPr>
              <w:t>崖州区</w:t>
            </w:r>
          </w:p>
        </w:tc>
        <w:tc>
          <w:tcPr>
            <w:tcW w:w="2783" w:type="dxa"/>
            <w:vAlign w:val="center"/>
            <w:tcPrChange w:id="66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67" w:author="不错" w:date="2021-04-27T09:30:16Z">
                <w:pPr/>
              </w:pPrChange>
            </w:pPr>
            <w:r>
              <w:rPr>
                <w:rFonts w:hint="eastAsia"/>
              </w:rPr>
              <w:t>选择题的分析与展望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8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9" w:hRule="atLeast"/>
          <w:trPrChange w:id="68" w:author="不错" w:date="2021-04-27T09:30:31Z">
            <w:trPr>
              <w:trHeight w:val="260" w:hRule="atLeast"/>
            </w:trPr>
          </w:trPrChange>
        </w:trPr>
        <w:tc>
          <w:tcPr>
            <w:tcW w:w="714" w:type="dxa"/>
            <w:vMerge w:val="continue"/>
            <w:vAlign w:val="center"/>
            <w:tcPrChange w:id="69" w:author="不错" w:date="2021-04-27T09:30:31Z">
              <w:tcPr>
                <w:tcW w:w="763" w:type="dxa"/>
                <w:vMerge w:val="continue"/>
              </w:tcPr>
            </w:tcPrChange>
          </w:tcPr>
          <w:p>
            <w:pPr>
              <w:jc w:val="center"/>
              <w:pPrChange w:id="70" w:author="不错" w:date="2021-04-27T09:30:06Z">
                <w:pPr/>
              </w:pPrChange>
            </w:pPr>
          </w:p>
        </w:tc>
        <w:tc>
          <w:tcPr>
            <w:tcW w:w="1809" w:type="dxa"/>
            <w:vMerge w:val="continue"/>
            <w:vAlign w:val="center"/>
            <w:tcPrChange w:id="71" w:author="不错" w:date="2021-04-27T09:30:31Z">
              <w:tcPr>
                <w:tcW w:w="1211" w:type="dxa"/>
                <w:vMerge w:val="continue"/>
              </w:tcPr>
            </w:tcPrChange>
          </w:tcPr>
          <w:p>
            <w:pPr>
              <w:jc w:val="center"/>
              <w:pPrChange w:id="72" w:author="不错" w:date="2021-04-27T09:30:16Z">
                <w:pPr/>
              </w:pPrChange>
            </w:pPr>
          </w:p>
        </w:tc>
        <w:tc>
          <w:tcPr>
            <w:tcW w:w="1177" w:type="dxa"/>
            <w:vAlign w:val="center"/>
            <w:tcPrChange w:id="73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74" w:author="不错" w:date="2021-04-27T09:30:16Z">
                <w:pPr/>
              </w:pPrChange>
            </w:pPr>
            <w:r>
              <w:rPr>
                <w:rFonts w:hint="eastAsia"/>
              </w:rPr>
              <w:t>王蓉婷</w:t>
            </w:r>
          </w:p>
        </w:tc>
        <w:tc>
          <w:tcPr>
            <w:tcW w:w="2055" w:type="dxa"/>
            <w:vAlign w:val="center"/>
            <w:tcPrChange w:id="75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76" w:author="不错" w:date="2021-04-27T09:30:16Z">
                <w:pPr/>
              </w:pPrChange>
            </w:pPr>
            <w:r>
              <w:rPr>
                <w:rFonts w:hint="eastAsia"/>
              </w:rPr>
              <w:t>三亚一中</w:t>
            </w:r>
          </w:p>
        </w:tc>
        <w:tc>
          <w:tcPr>
            <w:tcW w:w="2783" w:type="dxa"/>
            <w:vAlign w:val="center"/>
            <w:tcPrChange w:id="77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78" w:author="不错" w:date="2021-04-27T09:30:16Z">
                <w:pPr/>
              </w:pPrChange>
            </w:pPr>
            <w:r>
              <w:rPr>
                <w:rFonts w:hint="eastAsia"/>
              </w:rPr>
              <w:t>选择题的分析与展望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9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80" w:hRule="atLeast"/>
          <w:trPrChange w:id="79" w:author="不错" w:date="2021-04-27T09:30:31Z">
            <w:trPr>
              <w:trHeight w:val="340" w:hRule="atLeast"/>
            </w:trPr>
          </w:trPrChange>
        </w:trPr>
        <w:tc>
          <w:tcPr>
            <w:tcW w:w="714" w:type="dxa"/>
            <w:vMerge w:val="restart"/>
            <w:vAlign w:val="center"/>
            <w:tcPrChange w:id="80" w:author="不错" w:date="2021-04-27T09:30:31Z">
              <w:tcPr>
                <w:tcW w:w="763" w:type="dxa"/>
                <w:vMerge w:val="restart"/>
              </w:tcPr>
            </w:tcPrChange>
          </w:tcPr>
          <w:p>
            <w:pPr>
              <w:jc w:val="center"/>
              <w:pPrChange w:id="81" w:author="不错" w:date="2021-04-27T09:30:06Z">
                <w:pPr/>
              </w:pPrChange>
            </w:pPr>
            <w:r>
              <w:rPr>
                <w:rFonts w:hint="eastAsia"/>
              </w:rPr>
              <w:t>2</w:t>
            </w:r>
          </w:p>
        </w:tc>
        <w:tc>
          <w:tcPr>
            <w:tcW w:w="1809" w:type="dxa"/>
            <w:vMerge w:val="restart"/>
            <w:vAlign w:val="center"/>
            <w:tcPrChange w:id="82" w:author="不错" w:date="2021-04-27T09:30:31Z">
              <w:tcPr>
                <w:tcW w:w="1211" w:type="dxa"/>
                <w:vMerge w:val="restart"/>
              </w:tcPr>
            </w:tcPrChange>
          </w:tcPr>
          <w:p>
            <w:pPr>
              <w:jc w:val="center"/>
              <w:pPrChange w:id="83" w:author="不错" w:date="2021-04-27T09:30:16Z">
                <w:pPr/>
              </w:pPrChange>
            </w:pPr>
            <w:r>
              <w:rPr>
                <w:rFonts w:hint="eastAsia"/>
              </w:rPr>
              <w:t>2021,5,19（周三）</w:t>
            </w:r>
          </w:p>
        </w:tc>
        <w:tc>
          <w:tcPr>
            <w:tcW w:w="1177" w:type="dxa"/>
            <w:vAlign w:val="center"/>
            <w:tcPrChange w:id="84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85" w:author="不错" w:date="2021-04-27T09:30:16Z">
                <w:pPr/>
              </w:pPrChange>
            </w:pPr>
            <w:r>
              <w:rPr>
                <w:rFonts w:hint="eastAsia"/>
              </w:rPr>
              <w:t>田玉胜</w:t>
            </w:r>
          </w:p>
        </w:tc>
        <w:tc>
          <w:tcPr>
            <w:tcW w:w="2055" w:type="dxa"/>
            <w:vAlign w:val="center"/>
            <w:tcPrChange w:id="86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87" w:author="不错" w:date="2021-04-27T09:30:16Z">
                <w:pPr/>
              </w:pPrChange>
            </w:pPr>
            <w:r>
              <w:rPr>
                <w:rFonts w:hint="eastAsia"/>
              </w:rPr>
              <w:t>天涯区</w:t>
            </w:r>
          </w:p>
        </w:tc>
        <w:tc>
          <w:tcPr>
            <w:tcW w:w="2783" w:type="dxa"/>
            <w:vAlign w:val="center"/>
            <w:tcPrChange w:id="88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89" w:author="不错" w:date="2021-04-27T09:30:16Z">
                <w:pPr/>
              </w:pPrChange>
            </w:pPr>
            <w:r>
              <w:rPr>
                <w:rFonts w:hint="eastAsia"/>
              </w:rPr>
              <w:t>填空题的分析与展望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0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9" w:hRule="atLeast"/>
          <w:trPrChange w:id="90" w:author="不错" w:date="2021-04-27T09:30:31Z">
            <w:trPr>
              <w:trHeight w:val="280" w:hRule="atLeast"/>
            </w:trPr>
          </w:trPrChange>
        </w:trPr>
        <w:tc>
          <w:tcPr>
            <w:tcW w:w="714" w:type="dxa"/>
            <w:vMerge w:val="continue"/>
            <w:vAlign w:val="center"/>
            <w:tcPrChange w:id="91" w:author="不错" w:date="2021-04-27T09:30:31Z">
              <w:tcPr>
                <w:tcW w:w="763" w:type="dxa"/>
                <w:vMerge w:val="continue"/>
              </w:tcPr>
            </w:tcPrChange>
          </w:tcPr>
          <w:p>
            <w:pPr>
              <w:jc w:val="center"/>
              <w:pPrChange w:id="92" w:author="不错" w:date="2021-04-27T09:30:06Z">
                <w:pPr/>
              </w:pPrChange>
            </w:pPr>
          </w:p>
        </w:tc>
        <w:tc>
          <w:tcPr>
            <w:tcW w:w="1809" w:type="dxa"/>
            <w:vMerge w:val="continue"/>
            <w:vAlign w:val="center"/>
            <w:tcPrChange w:id="93" w:author="不错" w:date="2021-04-27T09:30:31Z">
              <w:tcPr>
                <w:tcW w:w="1211" w:type="dxa"/>
                <w:vMerge w:val="continue"/>
              </w:tcPr>
            </w:tcPrChange>
          </w:tcPr>
          <w:p>
            <w:pPr>
              <w:jc w:val="center"/>
              <w:pPrChange w:id="94" w:author="不错" w:date="2021-04-27T09:30:16Z">
                <w:pPr/>
              </w:pPrChange>
            </w:pPr>
          </w:p>
        </w:tc>
        <w:tc>
          <w:tcPr>
            <w:tcW w:w="1177" w:type="dxa"/>
            <w:vAlign w:val="center"/>
            <w:tcPrChange w:id="95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96" w:author="不错" w:date="2021-04-27T09:30:16Z">
                <w:pPr/>
              </w:pPrChange>
            </w:pPr>
            <w:r>
              <w:rPr>
                <w:rFonts w:hint="eastAsia"/>
              </w:rPr>
              <w:t>田金娇</w:t>
            </w:r>
          </w:p>
        </w:tc>
        <w:tc>
          <w:tcPr>
            <w:tcW w:w="2055" w:type="dxa"/>
            <w:vAlign w:val="center"/>
            <w:tcPrChange w:id="97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98" w:author="不错" w:date="2021-04-27T09:30:16Z">
                <w:pPr/>
              </w:pPrChange>
            </w:pPr>
            <w:r>
              <w:rPr>
                <w:rFonts w:hint="eastAsia"/>
              </w:rPr>
              <w:t>三亚四中</w:t>
            </w:r>
          </w:p>
        </w:tc>
        <w:tc>
          <w:tcPr>
            <w:tcW w:w="2783" w:type="dxa"/>
            <w:vAlign w:val="center"/>
            <w:tcPrChange w:id="99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00" w:author="不错" w:date="2021-04-27T09:30:16Z">
                <w:pPr/>
              </w:pPrChange>
            </w:pPr>
            <w:r>
              <w:rPr>
                <w:rFonts w:hint="eastAsia"/>
              </w:rPr>
              <w:t>填空题的分析与展望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1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01" w:hRule="atLeast"/>
          <w:trPrChange w:id="101" w:author="不错" w:date="2021-04-27T09:30:31Z">
            <w:trPr>
              <w:trHeight w:val="360" w:hRule="atLeast"/>
            </w:trPr>
          </w:trPrChange>
        </w:trPr>
        <w:tc>
          <w:tcPr>
            <w:tcW w:w="714" w:type="dxa"/>
            <w:vMerge w:val="restart"/>
            <w:vAlign w:val="center"/>
            <w:tcPrChange w:id="102" w:author="不错" w:date="2021-04-27T09:30:31Z">
              <w:tcPr>
                <w:tcW w:w="763" w:type="dxa"/>
                <w:vMerge w:val="restart"/>
              </w:tcPr>
            </w:tcPrChange>
          </w:tcPr>
          <w:p>
            <w:pPr>
              <w:jc w:val="center"/>
              <w:pPrChange w:id="103" w:author="不错" w:date="2021-04-27T09:30:06Z">
                <w:pPr/>
              </w:pPrChange>
            </w:pPr>
            <w:r>
              <w:rPr>
                <w:rFonts w:hint="eastAsia"/>
              </w:rPr>
              <w:t>3</w:t>
            </w:r>
          </w:p>
        </w:tc>
        <w:tc>
          <w:tcPr>
            <w:tcW w:w="1809" w:type="dxa"/>
            <w:vMerge w:val="restart"/>
            <w:vAlign w:val="center"/>
            <w:tcPrChange w:id="104" w:author="不错" w:date="2021-04-27T09:30:31Z">
              <w:tcPr>
                <w:tcW w:w="1211" w:type="dxa"/>
                <w:vMerge w:val="restart"/>
              </w:tcPr>
            </w:tcPrChange>
          </w:tcPr>
          <w:p>
            <w:pPr>
              <w:jc w:val="center"/>
              <w:pPrChange w:id="105" w:author="不错" w:date="2021-04-27T09:30:16Z">
                <w:pPr/>
              </w:pPrChange>
            </w:pPr>
            <w:r>
              <w:rPr>
                <w:rFonts w:hint="eastAsia"/>
              </w:rPr>
              <w:t>2021,5,23（周日）</w:t>
            </w:r>
          </w:p>
        </w:tc>
        <w:tc>
          <w:tcPr>
            <w:tcW w:w="1177" w:type="dxa"/>
            <w:vAlign w:val="center"/>
            <w:tcPrChange w:id="106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107" w:author="不错" w:date="2021-04-27T09:30:16Z">
                <w:pPr/>
              </w:pPrChange>
            </w:pPr>
            <w:r>
              <w:rPr>
                <w:rFonts w:hint="eastAsia"/>
              </w:rPr>
              <w:t>张巧娟</w:t>
            </w:r>
          </w:p>
        </w:tc>
        <w:tc>
          <w:tcPr>
            <w:tcW w:w="2055" w:type="dxa"/>
            <w:vAlign w:val="center"/>
            <w:tcPrChange w:id="108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109" w:author="不错" w:date="2021-04-27T09:30:16Z">
                <w:pPr/>
              </w:pPrChange>
            </w:pPr>
            <w:r>
              <w:rPr>
                <w:rFonts w:hint="eastAsia"/>
              </w:rPr>
              <w:t>三亚二中</w:t>
            </w:r>
          </w:p>
        </w:tc>
        <w:tc>
          <w:tcPr>
            <w:tcW w:w="2783" w:type="dxa"/>
            <w:vAlign w:val="center"/>
            <w:tcPrChange w:id="110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11" w:author="不错" w:date="2021-04-27T09:30:16Z">
                <w:pPr/>
              </w:pPrChange>
            </w:pPr>
            <w:r>
              <w:rPr>
                <w:rFonts w:hint="eastAsia"/>
              </w:rPr>
              <w:t>简答题的分析与展望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2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9" w:hRule="atLeast"/>
          <w:trPrChange w:id="112" w:author="不错" w:date="2021-04-27T09:30:31Z">
            <w:trPr>
              <w:trHeight w:val="270" w:hRule="atLeast"/>
            </w:trPr>
          </w:trPrChange>
        </w:trPr>
        <w:tc>
          <w:tcPr>
            <w:tcW w:w="714" w:type="dxa"/>
            <w:vMerge w:val="continue"/>
            <w:vAlign w:val="center"/>
            <w:tcPrChange w:id="113" w:author="不错" w:date="2021-04-27T09:30:31Z">
              <w:tcPr>
                <w:tcW w:w="763" w:type="dxa"/>
                <w:vMerge w:val="continue"/>
              </w:tcPr>
            </w:tcPrChange>
          </w:tcPr>
          <w:p>
            <w:pPr>
              <w:jc w:val="center"/>
              <w:pPrChange w:id="114" w:author="不错" w:date="2021-04-27T09:30:06Z">
                <w:pPr/>
              </w:pPrChange>
            </w:pPr>
          </w:p>
        </w:tc>
        <w:tc>
          <w:tcPr>
            <w:tcW w:w="1809" w:type="dxa"/>
            <w:vMerge w:val="continue"/>
            <w:vAlign w:val="center"/>
            <w:tcPrChange w:id="115" w:author="不错" w:date="2021-04-27T09:30:31Z">
              <w:tcPr>
                <w:tcW w:w="1211" w:type="dxa"/>
                <w:vMerge w:val="continue"/>
              </w:tcPr>
            </w:tcPrChange>
          </w:tcPr>
          <w:p>
            <w:pPr>
              <w:jc w:val="center"/>
              <w:pPrChange w:id="116" w:author="不错" w:date="2021-04-27T09:30:16Z">
                <w:pPr/>
              </w:pPrChange>
            </w:pPr>
          </w:p>
        </w:tc>
        <w:tc>
          <w:tcPr>
            <w:tcW w:w="1177" w:type="dxa"/>
            <w:vAlign w:val="center"/>
            <w:tcPrChange w:id="117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118" w:author="不错" w:date="2021-04-27T09:30:16Z">
                <w:pPr/>
              </w:pPrChange>
            </w:pPr>
            <w:r>
              <w:rPr>
                <w:rFonts w:hint="eastAsia"/>
              </w:rPr>
              <w:t>李笃军</w:t>
            </w:r>
          </w:p>
        </w:tc>
        <w:tc>
          <w:tcPr>
            <w:tcW w:w="2055" w:type="dxa"/>
            <w:vAlign w:val="center"/>
            <w:tcPrChange w:id="119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120" w:author="不错" w:date="2021-04-27T09:30:16Z">
                <w:pPr/>
              </w:pPrChange>
            </w:pPr>
            <w:r>
              <w:rPr>
                <w:rFonts w:hint="eastAsia"/>
              </w:rPr>
              <w:t>海棠区</w:t>
            </w:r>
          </w:p>
        </w:tc>
        <w:tc>
          <w:tcPr>
            <w:tcW w:w="2783" w:type="dxa"/>
            <w:vAlign w:val="center"/>
            <w:tcPrChange w:id="121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22" w:author="不错" w:date="2021-04-27T09:30:16Z">
                <w:pPr/>
              </w:pPrChange>
            </w:pPr>
            <w:r>
              <w:rPr>
                <w:rFonts w:hint="eastAsia"/>
              </w:rPr>
              <w:t>简答题的分析与展望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3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12" w:hRule="atLeast"/>
          <w:trPrChange w:id="123" w:author="不错" w:date="2021-04-27T09:30:31Z">
            <w:trPr>
              <w:trHeight w:val="370" w:hRule="atLeast"/>
            </w:trPr>
          </w:trPrChange>
        </w:trPr>
        <w:tc>
          <w:tcPr>
            <w:tcW w:w="714" w:type="dxa"/>
            <w:vMerge w:val="restart"/>
            <w:vAlign w:val="center"/>
            <w:tcPrChange w:id="124" w:author="不错" w:date="2021-04-27T09:30:31Z">
              <w:tcPr>
                <w:tcW w:w="763" w:type="dxa"/>
                <w:vMerge w:val="restart"/>
              </w:tcPr>
            </w:tcPrChange>
          </w:tcPr>
          <w:p>
            <w:pPr>
              <w:jc w:val="center"/>
              <w:pPrChange w:id="125" w:author="不错" w:date="2021-04-27T09:30:06Z">
                <w:pPr/>
              </w:pPrChange>
            </w:pPr>
            <w:r>
              <w:rPr>
                <w:rFonts w:hint="eastAsia"/>
              </w:rPr>
              <w:t>4</w:t>
            </w:r>
          </w:p>
        </w:tc>
        <w:tc>
          <w:tcPr>
            <w:tcW w:w="1809" w:type="dxa"/>
            <w:vMerge w:val="restart"/>
            <w:vAlign w:val="center"/>
            <w:tcPrChange w:id="126" w:author="不错" w:date="2021-04-27T09:30:31Z">
              <w:tcPr>
                <w:tcW w:w="1211" w:type="dxa"/>
                <w:vMerge w:val="restart"/>
              </w:tcPr>
            </w:tcPrChange>
          </w:tcPr>
          <w:p>
            <w:pPr>
              <w:jc w:val="center"/>
              <w:pPrChange w:id="127" w:author="不错" w:date="2021-04-27T09:30:16Z">
                <w:pPr/>
              </w:pPrChange>
            </w:pPr>
            <w:r>
              <w:rPr>
                <w:rFonts w:hint="eastAsia"/>
              </w:rPr>
              <w:t>2021,5,26（周三）</w:t>
            </w:r>
          </w:p>
        </w:tc>
        <w:tc>
          <w:tcPr>
            <w:tcW w:w="1177" w:type="dxa"/>
            <w:vAlign w:val="center"/>
            <w:tcPrChange w:id="128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129" w:author="不错" w:date="2021-04-27T09:30:16Z">
                <w:pPr/>
              </w:pPrChange>
            </w:pPr>
            <w:r>
              <w:rPr>
                <w:rFonts w:hint="eastAsia"/>
              </w:rPr>
              <w:t>杨婷婷</w:t>
            </w:r>
          </w:p>
        </w:tc>
        <w:tc>
          <w:tcPr>
            <w:tcW w:w="2055" w:type="dxa"/>
            <w:vAlign w:val="center"/>
            <w:tcPrChange w:id="130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131" w:author="不错" w:date="2021-04-27T09:30:16Z">
                <w:pPr/>
              </w:pPrChange>
            </w:pPr>
            <w:r>
              <w:rPr>
                <w:rFonts w:hint="eastAsia"/>
              </w:rPr>
              <w:t>鲁迅中学</w:t>
            </w:r>
          </w:p>
        </w:tc>
        <w:tc>
          <w:tcPr>
            <w:tcW w:w="2783" w:type="dxa"/>
            <w:vAlign w:val="center"/>
            <w:tcPrChange w:id="132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33" w:author="不错" w:date="2021-04-27T09:30:16Z">
                <w:pPr/>
              </w:pPrChange>
            </w:pPr>
            <w:r>
              <w:rPr>
                <w:rFonts w:hint="eastAsia"/>
              </w:rPr>
              <w:t>实验题的分析与展望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4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9" w:hRule="atLeast"/>
          <w:trPrChange w:id="134" w:author="不错" w:date="2021-04-27T09:30:31Z">
            <w:trPr>
              <w:trHeight w:val="260" w:hRule="atLeast"/>
            </w:trPr>
          </w:trPrChange>
        </w:trPr>
        <w:tc>
          <w:tcPr>
            <w:tcW w:w="714" w:type="dxa"/>
            <w:vMerge w:val="continue"/>
            <w:vAlign w:val="center"/>
            <w:tcPrChange w:id="135" w:author="不错" w:date="2021-04-27T09:30:31Z">
              <w:tcPr>
                <w:tcW w:w="763" w:type="dxa"/>
                <w:vMerge w:val="continue"/>
              </w:tcPr>
            </w:tcPrChange>
          </w:tcPr>
          <w:p>
            <w:pPr>
              <w:jc w:val="center"/>
              <w:pPrChange w:id="136" w:author="不错" w:date="2021-04-27T09:30:06Z">
                <w:pPr/>
              </w:pPrChange>
            </w:pPr>
          </w:p>
        </w:tc>
        <w:tc>
          <w:tcPr>
            <w:tcW w:w="1809" w:type="dxa"/>
            <w:vMerge w:val="continue"/>
            <w:vAlign w:val="center"/>
            <w:tcPrChange w:id="137" w:author="不错" w:date="2021-04-27T09:30:31Z">
              <w:tcPr>
                <w:tcW w:w="1211" w:type="dxa"/>
                <w:vMerge w:val="continue"/>
              </w:tcPr>
            </w:tcPrChange>
          </w:tcPr>
          <w:p>
            <w:pPr>
              <w:jc w:val="center"/>
              <w:pPrChange w:id="138" w:author="不错" w:date="2021-04-27T09:30:16Z">
                <w:pPr/>
              </w:pPrChange>
            </w:pPr>
          </w:p>
        </w:tc>
        <w:tc>
          <w:tcPr>
            <w:tcW w:w="1177" w:type="dxa"/>
            <w:vAlign w:val="center"/>
            <w:tcPrChange w:id="139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140" w:author="不错" w:date="2021-04-27T09:30:16Z">
                <w:pPr/>
              </w:pPrChange>
            </w:pPr>
            <w:r>
              <w:rPr>
                <w:rFonts w:hint="eastAsia"/>
              </w:rPr>
              <w:t>林晶</w:t>
            </w:r>
          </w:p>
        </w:tc>
        <w:tc>
          <w:tcPr>
            <w:tcW w:w="2055" w:type="dxa"/>
            <w:vAlign w:val="center"/>
            <w:tcPrChange w:id="141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142" w:author="不错" w:date="2021-04-27T09:30:16Z">
                <w:pPr/>
              </w:pPrChange>
            </w:pPr>
            <w:r>
              <w:rPr>
                <w:rFonts w:hint="eastAsia"/>
              </w:rPr>
              <w:t>吉阳区</w:t>
            </w:r>
          </w:p>
        </w:tc>
        <w:tc>
          <w:tcPr>
            <w:tcW w:w="2783" w:type="dxa"/>
            <w:vAlign w:val="center"/>
            <w:tcPrChange w:id="143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44" w:author="不错" w:date="2021-04-27T09:30:16Z">
                <w:pPr/>
              </w:pPrChange>
            </w:pPr>
            <w:r>
              <w:rPr>
                <w:rFonts w:hint="eastAsia"/>
              </w:rPr>
              <w:t>实验题的分析与展望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45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01" w:hRule="atLeast"/>
          <w:trPrChange w:id="145" w:author="不错" w:date="2021-04-27T09:30:31Z">
            <w:trPr>
              <w:trHeight w:val="360" w:hRule="atLeast"/>
            </w:trPr>
          </w:trPrChange>
        </w:trPr>
        <w:tc>
          <w:tcPr>
            <w:tcW w:w="714" w:type="dxa"/>
            <w:vMerge w:val="restart"/>
            <w:vAlign w:val="center"/>
            <w:tcPrChange w:id="146" w:author="不错" w:date="2021-04-27T09:30:31Z">
              <w:tcPr>
                <w:tcW w:w="763" w:type="dxa"/>
                <w:vMerge w:val="restart"/>
              </w:tcPr>
            </w:tcPrChange>
          </w:tcPr>
          <w:p>
            <w:pPr>
              <w:jc w:val="center"/>
              <w:pPrChange w:id="147" w:author="不错" w:date="2021-04-27T09:30:06Z">
                <w:pPr/>
              </w:pPrChange>
            </w:pPr>
            <w:r>
              <w:rPr>
                <w:rFonts w:hint="eastAsia"/>
              </w:rPr>
              <w:t>5</w:t>
            </w:r>
          </w:p>
        </w:tc>
        <w:tc>
          <w:tcPr>
            <w:tcW w:w="1809" w:type="dxa"/>
            <w:vMerge w:val="restart"/>
            <w:vAlign w:val="center"/>
            <w:tcPrChange w:id="148" w:author="不错" w:date="2021-04-27T09:30:31Z">
              <w:tcPr>
                <w:tcW w:w="1211" w:type="dxa"/>
                <w:vMerge w:val="restart"/>
              </w:tcPr>
            </w:tcPrChange>
          </w:tcPr>
          <w:p>
            <w:pPr>
              <w:jc w:val="center"/>
              <w:pPrChange w:id="149" w:author="不错" w:date="2021-04-27T09:30:16Z">
                <w:pPr/>
              </w:pPrChange>
            </w:pPr>
            <w:r>
              <w:rPr>
                <w:rFonts w:hint="eastAsia"/>
              </w:rPr>
              <w:t>2021,6, 6（周日）</w:t>
            </w:r>
          </w:p>
        </w:tc>
        <w:tc>
          <w:tcPr>
            <w:tcW w:w="1177" w:type="dxa"/>
            <w:vAlign w:val="center"/>
            <w:tcPrChange w:id="150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151" w:author="不错" w:date="2021-04-27T09:30:16Z">
                <w:pPr/>
              </w:pPrChange>
            </w:pPr>
            <w:r>
              <w:rPr>
                <w:rFonts w:hint="eastAsia"/>
              </w:rPr>
              <w:t>杨献停</w:t>
            </w:r>
          </w:p>
        </w:tc>
        <w:tc>
          <w:tcPr>
            <w:tcW w:w="2055" w:type="dxa"/>
            <w:vAlign w:val="center"/>
            <w:tcPrChange w:id="152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153" w:author="不错" w:date="2021-04-27T09:30:16Z">
                <w:pPr/>
              </w:pPrChange>
            </w:pPr>
            <w:r>
              <w:rPr>
                <w:rFonts w:hint="eastAsia"/>
              </w:rPr>
              <w:t>丰和学校</w:t>
            </w:r>
          </w:p>
        </w:tc>
        <w:tc>
          <w:tcPr>
            <w:tcW w:w="2783" w:type="dxa"/>
            <w:vAlign w:val="center"/>
            <w:tcPrChange w:id="154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55" w:author="不错" w:date="2021-04-27T09:30:16Z">
                <w:pPr/>
              </w:pPrChange>
            </w:pPr>
            <w:r>
              <w:rPr>
                <w:rFonts w:hint="eastAsia"/>
              </w:rPr>
              <w:t>实验题的分析与展望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56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9" w:hRule="atLeast"/>
          <w:trPrChange w:id="156" w:author="不错" w:date="2021-04-27T09:30:31Z">
            <w:trPr>
              <w:trHeight w:val="260" w:hRule="atLeast"/>
            </w:trPr>
          </w:trPrChange>
        </w:trPr>
        <w:tc>
          <w:tcPr>
            <w:tcW w:w="714" w:type="dxa"/>
            <w:vMerge w:val="continue"/>
            <w:vAlign w:val="center"/>
            <w:tcPrChange w:id="157" w:author="不错" w:date="2021-04-27T09:30:31Z">
              <w:tcPr>
                <w:tcW w:w="763" w:type="dxa"/>
                <w:vMerge w:val="continue"/>
              </w:tcPr>
            </w:tcPrChange>
          </w:tcPr>
          <w:p>
            <w:pPr>
              <w:jc w:val="center"/>
              <w:pPrChange w:id="158" w:author="不错" w:date="2021-04-27T09:30:06Z">
                <w:pPr/>
              </w:pPrChange>
            </w:pPr>
          </w:p>
        </w:tc>
        <w:tc>
          <w:tcPr>
            <w:tcW w:w="1809" w:type="dxa"/>
            <w:vMerge w:val="continue"/>
            <w:vAlign w:val="center"/>
            <w:tcPrChange w:id="159" w:author="不错" w:date="2021-04-27T09:30:31Z">
              <w:tcPr>
                <w:tcW w:w="1211" w:type="dxa"/>
                <w:vMerge w:val="continue"/>
              </w:tcPr>
            </w:tcPrChange>
          </w:tcPr>
          <w:p>
            <w:pPr>
              <w:jc w:val="center"/>
              <w:pPrChange w:id="160" w:author="不错" w:date="2021-04-27T09:30:16Z">
                <w:pPr/>
              </w:pPrChange>
            </w:pPr>
          </w:p>
        </w:tc>
        <w:tc>
          <w:tcPr>
            <w:tcW w:w="1177" w:type="dxa"/>
            <w:vAlign w:val="center"/>
            <w:tcPrChange w:id="161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162" w:author="不错" w:date="2021-04-27T09:30:16Z">
                <w:pPr/>
              </w:pPrChange>
            </w:pPr>
            <w:r>
              <w:rPr>
                <w:rFonts w:hint="eastAsia"/>
              </w:rPr>
              <w:t>刘江涛</w:t>
            </w:r>
          </w:p>
        </w:tc>
        <w:tc>
          <w:tcPr>
            <w:tcW w:w="2055" w:type="dxa"/>
            <w:vAlign w:val="center"/>
            <w:tcPrChange w:id="163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164" w:author="不错" w:date="2021-04-27T09:30:16Z">
                <w:pPr/>
              </w:pPrChange>
            </w:pPr>
            <w:r>
              <w:rPr>
                <w:rFonts w:hint="eastAsia"/>
              </w:rPr>
              <w:t>民族中学</w:t>
            </w:r>
          </w:p>
        </w:tc>
        <w:tc>
          <w:tcPr>
            <w:tcW w:w="2783" w:type="dxa"/>
            <w:vAlign w:val="center"/>
            <w:tcPrChange w:id="165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66" w:author="不错" w:date="2021-04-27T09:30:16Z">
                <w:pPr/>
              </w:pPrChange>
            </w:pPr>
            <w:r>
              <w:rPr>
                <w:rFonts w:hint="eastAsia"/>
              </w:rPr>
              <w:t>计算题的分析与展望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67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9" w:hRule="atLeast"/>
          <w:trPrChange w:id="167" w:author="不错" w:date="2021-04-27T09:30:31Z">
            <w:trPr>
              <w:trHeight w:val="270" w:hRule="atLeast"/>
            </w:trPr>
          </w:trPrChange>
        </w:trPr>
        <w:tc>
          <w:tcPr>
            <w:tcW w:w="714" w:type="dxa"/>
            <w:vMerge w:val="restart"/>
            <w:vAlign w:val="center"/>
            <w:tcPrChange w:id="168" w:author="不错" w:date="2021-04-27T09:30:31Z">
              <w:tcPr>
                <w:tcW w:w="763" w:type="dxa"/>
                <w:vMerge w:val="restart"/>
              </w:tcPr>
            </w:tcPrChange>
          </w:tcPr>
          <w:p>
            <w:pPr>
              <w:jc w:val="center"/>
              <w:pPrChange w:id="169" w:author="不错" w:date="2021-04-27T09:30:06Z">
                <w:pPr/>
              </w:pPrChange>
            </w:pPr>
            <w:r>
              <w:rPr>
                <w:rFonts w:hint="eastAsia"/>
              </w:rPr>
              <w:t>6</w:t>
            </w:r>
          </w:p>
        </w:tc>
        <w:tc>
          <w:tcPr>
            <w:tcW w:w="1809" w:type="dxa"/>
            <w:vMerge w:val="restart"/>
            <w:vAlign w:val="center"/>
            <w:tcPrChange w:id="170" w:author="不错" w:date="2021-04-27T09:30:31Z">
              <w:tcPr>
                <w:tcW w:w="1211" w:type="dxa"/>
                <w:vMerge w:val="restart"/>
              </w:tcPr>
            </w:tcPrChange>
          </w:tcPr>
          <w:p>
            <w:pPr>
              <w:jc w:val="center"/>
              <w:pPrChange w:id="171" w:author="不错" w:date="2021-04-27T09:30:16Z">
                <w:pPr/>
              </w:pPrChange>
            </w:pPr>
            <w:r>
              <w:rPr>
                <w:rFonts w:hint="eastAsia"/>
              </w:rPr>
              <w:t>2021,6,9（周三）</w:t>
            </w:r>
          </w:p>
        </w:tc>
        <w:tc>
          <w:tcPr>
            <w:tcW w:w="1177" w:type="dxa"/>
            <w:vAlign w:val="center"/>
            <w:tcPrChange w:id="172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173" w:author="不错" w:date="2021-04-27T09:30:16Z">
                <w:pPr/>
              </w:pPrChange>
            </w:pPr>
            <w:r>
              <w:rPr>
                <w:rFonts w:hint="eastAsia"/>
              </w:rPr>
              <w:t>程同森</w:t>
            </w:r>
          </w:p>
        </w:tc>
        <w:tc>
          <w:tcPr>
            <w:tcW w:w="2055" w:type="dxa"/>
            <w:vAlign w:val="center"/>
            <w:tcPrChange w:id="174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175" w:author="不错" w:date="2021-04-27T09:30:16Z">
                <w:pPr/>
              </w:pPrChange>
            </w:pPr>
            <w:r>
              <w:rPr>
                <w:rFonts w:hint="eastAsia"/>
              </w:rPr>
              <w:t>市教培院</w:t>
            </w:r>
          </w:p>
        </w:tc>
        <w:tc>
          <w:tcPr>
            <w:tcW w:w="2783" w:type="dxa"/>
            <w:vAlign w:val="center"/>
            <w:tcPrChange w:id="176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77" w:author="不错" w:date="2021-04-27T09:30:16Z">
                <w:pPr/>
              </w:pPrChange>
            </w:pPr>
            <w:r>
              <w:rPr>
                <w:rFonts w:hint="eastAsia"/>
              </w:rPr>
              <w:t>市中考模拟题解读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78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73" w:hRule="atLeast"/>
          <w:trPrChange w:id="178" w:author="不错" w:date="2021-04-27T09:30:31Z">
            <w:trPr>
              <w:trHeight w:val="350" w:hRule="atLeast"/>
            </w:trPr>
          </w:trPrChange>
        </w:trPr>
        <w:tc>
          <w:tcPr>
            <w:tcW w:w="714" w:type="dxa"/>
            <w:vMerge w:val="continue"/>
            <w:vAlign w:val="center"/>
            <w:tcPrChange w:id="179" w:author="不错" w:date="2021-04-27T09:30:31Z">
              <w:tcPr>
                <w:tcW w:w="763" w:type="dxa"/>
                <w:vMerge w:val="continue"/>
              </w:tcPr>
            </w:tcPrChange>
          </w:tcPr>
          <w:p>
            <w:pPr>
              <w:jc w:val="center"/>
              <w:pPrChange w:id="180" w:author="不错" w:date="2021-04-27T09:30:06Z">
                <w:pPr/>
              </w:pPrChange>
            </w:pPr>
          </w:p>
        </w:tc>
        <w:tc>
          <w:tcPr>
            <w:tcW w:w="1809" w:type="dxa"/>
            <w:vMerge w:val="continue"/>
            <w:vAlign w:val="center"/>
            <w:tcPrChange w:id="181" w:author="不错" w:date="2021-04-27T09:30:31Z">
              <w:tcPr>
                <w:tcW w:w="1211" w:type="dxa"/>
                <w:vMerge w:val="continue"/>
              </w:tcPr>
            </w:tcPrChange>
          </w:tcPr>
          <w:p>
            <w:pPr>
              <w:jc w:val="center"/>
              <w:pPrChange w:id="182" w:author="不错" w:date="2021-04-27T09:30:16Z">
                <w:pPr/>
              </w:pPrChange>
            </w:pPr>
          </w:p>
        </w:tc>
        <w:tc>
          <w:tcPr>
            <w:tcW w:w="1177" w:type="dxa"/>
            <w:vAlign w:val="center"/>
            <w:tcPrChange w:id="183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184" w:author="不错" w:date="2021-04-27T09:30:16Z">
                <w:pPr/>
              </w:pPrChange>
            </w:pPr>
            <w:r>
              <w:rPr>
                <w:rFonts w:hint="eastAsia"/>
              </w:rPr>
              <w:t>丁萍</w:t>
            </w:r>
          </w:p>
        </w:tc>
        <w:tc>
          <w:tcPr>
            <w:tcW w:w="2055" w:type="dxa"/>
            <w:vAlign w:val="center"/>
            <w:tcPrChange w:id="185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186" w:author="不错" w:date="2021-04-27T09:30:16Z">
                <w:pPr/>
              </w:pPrChange>
            </w:pPr>
            <w:r>
              <w:rPr>
                <w:rFonts w:hint="eastAsia"/>
              </w:rPr>
              <w:t>海南中学三亚学校</w:t>
            </w:r>
          </w:p>
        </w:tc>
        <w:tc>
          <w:tcPr>
            <w:tcW w:w="2783" w:type="dxa"/>
            <w:vAlign w:val="center"/>
            <w:tcPrChange w:id="187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88" w:author="不错" w:date="2021-04-27T09:30:16Z">
                <w:pPr/>
              </w:pPrChange>
            </w:pPr>
            <w:r>
              <w:rPr>
                <w:rFonts w:hint="eastAsia"/>
              </w:rPr>
              <w:t>自拟模拟题解读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89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9" w:hRule="atLeast"/>
          <w:trPrChange w:id="189" w:author="不错" w:date="2021-04-27T09:30:31Z">
            <w:trPr>
              <w:trHeight w:val="310" w:hRule="atLeast"/>
            </w:trPr>
          </w:trPrChange>
        </w:trPr>
        <w:tc>
          <w:tcPr>
            <w:tcW w:w="714" w:type="dxa"/>
            <w:vMerge w:val="restart"/>
            <w:vAlign w:val="center"/>
            <w:tcPrChange w:id="190" w:author="不错" w:date="2021-04-27T09:30:31Z">
              <w:tcPr>
                <w:tcW w:w="763" w:type="dxa"/>
                <w:vMerge w:val="restart"/>
              </w:tcPr>
            </w:tcPrChange>
          </w:tcPr>
          <w:p>
            <w:pPr>
              <w:jc w:val="center"/>
              <w:pPrChange w:id="191" w:author="不错" w:date="2021-04-27T09:30:06Z">
                <w:pPr/>
              </w:pPrChange>
            </w:pPr>
            <w:r>
              <w:rPr>
                <w:rFonts w:hint="eastAsia"/>
              </w:rPr>
              <w:t>7</w:t>
            </w:r>
          </w:p>
        </w:tc>
        <w:tc>
          <w:tcPr>
            <w:tcW w:w="1809" w:type="dxa"/>
            <w:vMerge w:val="restart"/>
            <w:vAlign w:val="center"/>
            <w:tcPrChange w:id="192" w:author="不错" w:date="2021-04-27T09:30:31Z">
              <w:tcPr>
                <w:tcW w:w="1211" w:type="dxa"/>
                <w:vMerge w:val="restart"/>
              </w:tcPr>
            </w:tcPrChange>
          </w:tcPr>
          <w:p>
            <w:pPr>
              <w:jc w:val="center"/>
              <w:pPrChange w:id="193" w:author="不错" w:date="2021-04-27T09:30:16Z">
                <w:pPr/>
              </w:pPrChange>
            </w:pPr>
            <w:r>
              <w:rPr>
                <w:rFonts w:hint="eastAsia"/>
              </w:rPr>
              <w:t>2021,6,13（周日）</w:t>
            </w:r>
          </w:p>
        </w:tc>
        <w:tc>
          <w:tcPr>
            <w:tcW w:w="1177" w:type="dxa"/>
            <w:vAlign w:val="center"/>
            <w:tcPrChange w:id="194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195" w:author="不错" w:date="2021-04-27T09:30:16Z">
                <w:pPr/>
              </w:pPrChange>
            </w:pPr>
            <w:r>
              <w:rPr>
                <w:rFonts w:hint="eastAsia"/>
              </w:rPr>
              <w:t>梁红状</w:t>
            </w:r>
          </w:p>
        </w:tc>
        <w:tc>
          <w:tcPr>
            <w:tcW w:w="2055" w:type="dxa"/>
            <w:vAlign w:val="center"/>
            <w:tcPrChange w:id="196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197" w:author="不错" w:date="2021-04-27T09:30:16Z">
                <w:pPr/>
              </w:pPrChange>
            </w:pPr>
            <w:r>
              <w:rPr>
                <w:rFonts w:hint="eastAsia"/>
              </w:rPr>
              <w:t>双品实验学校</w:t>
            </w:r>
          </w:p>
        </w:tc>
        <w:tc>
          <w:tcPr>
            <w:tcW w:w="2783" w:type="dxa"/>
            <w:vAlign w:val="center"/>
            <w:tcPrChange w:id="198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199" w:author="不错" w:date="2021-04-27T09:30:16Z">
                <w:pPr/>
              </w:pPrChange>
            </w:pPr>
            <w:r>
              <w:rPr>
                <w:rFonts w:hint="eastAsia"/>
              </w:rPr>
              <w:t>自拟模拟题解读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00" w:author="不错" w:date="2021-04-27T09:30:3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0" w:hRule="atLeast"/>
          <w:trPrChange w:id="200" w:author="不错" w:date="2021-04-27T09:30:31Z">
            <w:trPr>
              <w:trHeight w:val="310" w:hRule="atLeast"/>
            </w:trPr>
          </w:trPrChange>
        </w:trPr>
        <w:tc>
          <w:tcPr>
            <w:tcW w:w="714" w:type="dxa"/>
            <w:vMerge w:val="continue"/>
            <w:vAlign w:val="center"/>
            <w:tcPrChange w:id="201" w:author="不错" w:date="2021-04-27T09:30:31Z">
              <w:tcPr>
                <w:tcW w:w="763" w:type="dxa"/>
                <w:vMerge w:val="continue"/>
              </w:tcPr>
            </w:tcPrChange>
          </w:tcPr>
          <w:p>
            <w:pPr>
              <w:jc w:val="center"/>
              <w:pPrChange w:id="202" w:author="不错" w:date="2021-04-27T09:30:16Z">
                <w:pPr/>
              </w:pPrChange>
            </w:pPr>
          </w:p>
        </w:tc>
        <w:tc>
          <w:tcPr>
            <w:tcW w:w="1809" w:type="dxa"/>
            <w:vMerge w:val="continue"/>
            <w:vAlign w:val="center"/>
            <w:tcPrChange w:id="203" w:author="不错" w:date="2021-04-27T09:30:31Z">
              <w:tcPr>
                <w:tcW w:w="1211" w:type="dxa"/>
                <w:vMerge w:val="continue"/>
              </w:tcPr>
            </w:tcPrChange>
          </w:tcPr>
          <w:p>
            <w:pPr>
              <w:jc w:val="center"/>
              <w:pPrChange w:id="204" w:author="不错" w:date="2021-04-27T09:30:16Z">
                <w:pPr/>
              </w:pPrChange>
            </w:pPr>
          </w:p>
        </w:tc>
        <w:tc>
          <w:tcPr>
            <w:tcW w:w="1177" w:type="dxa"/>
            <w:vAlign w:val="center"/>
            <w:tcPrChange w:id="205" w:author="不错" w:date="2021-04-27T09:30:31Z">
              <w:tcPr>
                <w:tcW w:w="921" w:type="dxa"/>
              </w:tcPr>
            </w:tcPrChange>
          </w:tcPr>
          <w:p>
            <w:pPr>
              <w:jc w:val="center"/>
              <w:pPrChange w:id="206" w:author="不错" w:date="2021-04-27T09:30:16Z">
                <w:pPr/>
              </w:pPrChange>
            </w:pPr>
          </w:p>
        </w:tc>
        <w:tc>
          <w:tcPr>
            <w:tcW w:w="2055" w:type="dxa"/>
            <w:vAlign w:val="center"/>
            <w:tcPrChange w:id="207" w:author="不错" w:date="2021-04-27T09:30:31Z">
              <w:tcPr>
                <w:tcW w:w="1608" w:type="dxa"/>
              </w:tcPr>
            </w:tcPrChange>
          </w:tcPr>
          <w:p>
            <w:pPr>
              <w:jc w:val="center"/>
              <w:pPrChange w:id="208" w:author="不错" w:date="2021-04-27T09:30:16Z">
                <w:pPr/>
              </w:pPrChange>
            </w:pPr>
          </w:p>
        </w:tc>
        <w:tc>
          <w:tcPr>
            <w:tcW w:w="2783" w:type="dxa"/>
            <w:vAlign w:val="center"/>
            <w:tcPrChange w:id="209" w:author="不错" w:date="2021-04-27T09:30:31Z">
              <w:tcPr>
                <w:tcW w:w="2177" w:type="dxa"/>
              </w:tcPr>
            </w:tcPrChange>
          </w:tcPr>
          <w:p>
            <w:pPr>
              <w:jc w:val="center"/>
              <w:pPrChange w:id="210" w:author="不错" w:date="2021-04-27T09:30:16Z">
                <w:pPr/>
              </w:pPrChange>
            </w:pPr>
          </w:p>
        </w:tc>
      </w:tr>
    </w:tbl>
    <w:p>
      <w:pPr>
        <w:pStyle w:val="3"/>
        <w:spacing w:before="0" w:after="0" w:line="440" w:lineRule="exact"/>
        <w:rPr>
          <w:rFonts w:hint="eastAsia" w:eastAsiaTheme="majorEastAsia"/>
          <w:lang w:eastAsia="zh-CN"/>
        </w:rPr>
        <w:pPrChange w:id="211" w:author="不错" w:date="2021-04-27T09:32:47Z">
          <w:pPr>
            <w:pStyle w:val="3"/>
          </w:pPr>
        </w:pPrChange>
      </w:pPr>
      <w:r>
        <w:rPr>
          <w:rFonts w:hint="eastAsia"/>
          <w:b w:val="0"/>
          <w:bCs w:val="0"/>
          <w:sz w:val="21"/>
          <w:szCs w:val="21"/>
          <w:lang w:eastAsia="zh-CN"/>
        </w:rPr>
        <w:t>（每次直播晚上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8点开始</w:t>
      </w:r>
      <w:ins w:id="212" w:author="不错" w:date="2021-04-27T09:30:51Z">
        <w:r>
          <w:rPr>
            <w:rFonts w:hint="eastAsia"/>
            <w:b w:val="0"/>
            <w:bCs w:val="0"/>
            <w:sz w:val="21"/>
            <w:szCs w:val="21"/>
            <w:lang w:val="en-US" w:eastAsia="zh-CN"/>
          </w:rPr>
          <w:t>，</w:t>
        </w:r>
      </w:ins>
      <w:ins w:id="213" w:author="不错" w:date="2021-04-27T09:30:52Z">
        <w:r>
          <w:rPr>
            <w:rFonts w:hint="eastAsia"/>
            <w:b w:val="0"/>
            <w:bCs w:val="0"/>
            <w:sz w:val="21"/>
            <w:szCs w:val="21"/>
            <w:lang w:val="en-US" w:eastAsia="zh-CN"/>
          </w:rPr>
          <w:t>如</w:t>
        </w:r>
      </w:ins>
      <w:ins w:id="214" w:author="不错" w:date="2021-04-27T09:30:53Z">
        <w:r>
          <w:rPr>
            <w:rFonts w:hint="eastAsia"/>
            <w:b w:val="0"/>
            <w:bCs w:val="0"/>
            <w:sz w:val="21"/>
            <w:szCs w:val="21"/>
            <w:lang w:val="en-US" w:eastAsia="zh-CN"/>
          </w:rPr>
          <w:t>有</w:t>
        </w:r>
      </w:ins>
      <w:ins w:id="215" w:author="不错" w:date="2021-04-27T09:30:55Z">
        <w:r>
          <w:rPr>
            <w:rFonts w:hint="eastAsia"/>
            <w:b w:val="0"/>
            <w:bCs w:val="0"/>
            <w:sz w:val="21"/>
            <w:szCs w:val="21"/>
            <w:lang w:val="en-US" w:eastAsia="zh-CN"/>
          </w:rPr>
          <w:t>变动</w:t>
        </w:r>
      </w:ins>
      <w:ins w:id="216" w:author="不错" w:date="2021-04-27T09:30:56Z">
        <w:r>
          <w:rPr>
            <w:rFonts w:hint="eastAsia"/>
            <w:b w:val="0"/>
            <w:bCs w:val="0"/>
            <w:sz w:val="21"/>
            <w:szCs w:val="21"/>
            <w:lang w:val="en-US" w:eastAsia="zh-CN"/>
          </w:rPr>
          <w:t>，</w:t>
        </w:r>
      </w:ins>
      <w:ins w:id="217" w:author="不错" w:date="2021-04-27T09:30:59Z">
        <w:r>
          <w:rPr>
            <w:rFonts w:hint="eastAsia"/>
            <w:b w:val="0"/>
            <w:bCs w:val="0"/>
            <w:sz w:val="21"/>
            <w:szCs w:val="21"/>
            <w:lang w:val="en-US" w:eastAsia="zh-CN"/>
          </w:rPr>
          <w:t>以最新</w:t>
        </w:r>
      </w:ins>
      <w:ins w:id="218" w:author="不错" w:date="2021-04-27T09:31:00Z">
        <w:r>
          <w:rPr>
            <w:rFonts w:hint="eastAsia"/>
            <w:b w:val="0"/>
            <w:bCs w:val="0"/>
            <w:sz w:val="21"/>
            <w:szCs w:val="21"/>
            <w:lang w:val="en-US" w:eastAsia="zh-CN"/>
          </w:rPr>
          <w:t>通知</w:t>
        </w:r>
      </w:ins>
      <w:ins w:id="219" w:author="不错" w:date="2021-04-27T09:31:03Z">
        <w:r>
          <w:rPr>
            <w:rFonts w:hint="eastAsia"/>
            <w:b w:val="0"/>
            <w:bCs w:val="0"/>
            <w:sz w:val="21"/>
            <w:szCs w:val="21"/>
            <w:lang w:val="en-US" w:eastAsia="zh-CN"/>
          </w:rPr>
          <w:t>为准</w:t>
        </w:r>
      </w:ins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</w:p>
    <w:p>
      <w:pPr>
        <w:pStyle w:val="3"/>
        <w:spacing w:before="0" w:after="0" w:line="440" w:lineRule="exact"/>
        <w:pPrChange w:id="220" w:author="不错" w:date="2021-04-27T09:32:47Z">
          <w:pPr>
            <w:pStyle w:val="3"/>
          </w:pPr>
        </w:pPrChange>
      </w:pPr>
      <w:r>
        <w:rPr>
          <w:rFonts w:hint="eastAsia"/>
        </w:rPr>
        <w:t>二、</w:t>
      </w:r>
      <w:ins w:id="221" w:author="不错" w:date="2021-04-27T09:31:52Z">
        <w:r>
          <w:rPr>
            <w:rFonts w:hint="eastAsia"/>
            <w:lang w:eastAsia="zh-CN"/>
          </w:rPr>
          <w:t>有关</w:t>
        </w:r>
      </w:ins>
      <w:del w:id="222" w:author="不错" w:date="2021-04-27T09:31:50Z">
        <w:r>
          <w:rPr>
            <w:rFonts w:hint="eastAsia"/>
          </w:rPr>
          <w:delText>备课</w:delText>
        </w:r>
      </w:del>
      <w:r>
        <w:rPr>
          <w:rFonts w:hint="eastAsia"/>
        </w:rPr>
        <w:t>要求</w:t>
      </w:r>
    </w:p>
    <w:p>
      <w:pPr>
        <w:spacing w:line="440" w:lineRule="exact"/>
        <w:pPrChange w:id="223" w:author="不错" w:date="2021-04-27T09:32:47Z">
          <w:pPr/>
        </w:pPrChange>
      </w:pPr>
      <w:bookmarkStart w:id="0" w:name="_GoBack"/>
      <w:bookmarkEnd w:id="0"/>
      <w:r>
        <w:rPr>
          <w:rFonts w:hint="eastAsia"/>
        </w:rPr>
        <w:t>对每一个专题的分析和展望，建议完成下列内容：</w:t>
      </w:r>
    </w:p>
    <w:p>
      <w:pPr>
        <w:spacing w:line="440" w:lineRule="exact"/>
        <w:pPrChange w:id="224" w:author="不错" w:date="2021-04-27T09:32:47Z">
          <w:pPr/>
        </w:pPrChange>
      </w:pPr>
      <w:r>
        <w:rPr>
          <w:rFonts w:hint="eastAsia"/>
        </w:rPr>
        <w:t>1.至少分析该题型自2016——2020五年的海南化学中考试题；</w:t>
      </w:r>
    </w:p>
    <w:p>
      <w:pPr>
        <w:spacing w:line="440" w:lineRule="exact"/>
        <w:pPrChange w:id="225" w:author="不错" w:date="2021-04-27T09:32:47Z">
          <w:pPr/>
        </w:pPrChange>
      </w:pPr>
      <w:r>
        <w:rPr>
          <w:rFonts w:hint="eastAsia"/>
        </w:rPr>
        <w:t>2.分析试题内容（考察的骨干知识及能力），试题特色；</w:t>
      </w:r>
    </w:p>
    <w:p>
      <w:pPr>
        <w:spacing w:line="440" w:lineRule="exact"/>
        <w:rPr>
          <w:rFonts w:hint="eastAsia" w:eastAsiaTheme="minorEastAsia"/>
          <w:lang w:eastAsia="zh-CN"/>
        </w:rPr>
        <w:pPrChange w:id="226" w:author="不错" w:date="2021-04-27T09:32:47Z">
          <w:pPr/>
        </w:pPrChange>
      </w:pPr>
      <w:r>
        <w:rPr>
          <w:rFonts w:hint="eastAsia"/>
        </w:rPr>
        <w:t>3.分别找2名优、中、差共六名学生完成该专题五年内的相关试题，对失分试题调查失分的原因（知识点？能力点？）</w:t>
      </w:r>
      <w:ins w:id="227" w:author="不错" w:date="2021-04-27T09:34:09Z">
        <w:r>
          <w:rPr>
            <w:rFonts w:hint="eastAsia"/>
            <w:lang w:eastAsia="zh-CN"/>
          </w:rPr>
          <w:t>。</w:t>
        </w:r>
      </w:ins>
    </w:p>
    <w:p>
      <w:pPr>
        <w:spacing w:line="440" w:lineRule="exact"/>
        <w:rPr>
          <w:rFonts w:hint="eastAsia" w:eastAsiaTheme="minorEastAsia"/>
          <w:lang w:eastAsia="zh-CN"/>
        </w:rPr>
        <w:pPrChange w:id="228" w:author="不错" w:date="2021-04-27T09:32:47Z">
          <w:pPr/>
        </w:pPrChange>
      </w:pPr>
      <w:r>
        <w:rPr>
          <w:rFonts w:hint="eastAsia"/>
        </w:rPr>
        <w:t>4.预测今年此类试题的命题概率、方向、内容、考点</w:t>
      </w:r>
      <w:ins w:id="229" w:author="不错" w:date="2021-04-27T09:34:07Z">
        <w:r>
          <w:rPr>
            <w:rFonts w:hint="eastAsia"/>
            <w:lang w:eastAsia="zh-CN"/>
          </w:rPr>
          <w:t>。</w:t>
        </w:r>
      </w:ins>
    </w:p>
    <w:p>
      <w:pPr>
        <w:spacing w:line="440" w:lineRule="exact"/>
        <w:rPr>
          <w:rFonts w:hint="eastAsia" w:eastAsiaTheme="minorEastAsia"/>
          <w:lang w:eastAsia="zh-CN"/>
        </w:rPr>
        <w:pPrChange w:id="230" w:author="不错" w:date="2021-04-27T09:32:47Z">
          <w:pPr/>
        </w:pPrChange>
      </w:pPr>
      <w:r>
        <w:rPr>
          <w:rFonts w:hint="eastAsia"/>
        </w:rPr>
        <w:t>5.命制原创试题两份，说明命题立意和特色</w:t>
      </w:r>
      <w:ins w:id="231" w:author="不错" w:date="2021-04-27T09:34:05Z">
        <w:r>
          <w:rPr>
            <w:rFonts w:hint="eastAsia"/>
            <w:lang w:eastAsia="zh-CN"/>
          </w:rPr>
          <w:t>。</w:t>
        </w:r>
      </w:ins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EE"/>
    <w:rsid w:val="00032F34"/>
    <w:rsid w:val="00040B17"/>
    <w:rsid w:val="00057261"/>
    <w:rsid w:val="000B0E7C"/>
    <w:rsid w:val="002C1438"/>
    <w:rsid w:val="002C483B"/>
    <w:rsid w:val="00300D10"/>
    <w:rsid w:val="00311392"/>
    <w:rsid w:val="003263EE"/>
    <w:rsid w:val="004544AA"/>
    <w:rsid w:val="00457AB5"/>
    <w:rsid w:val="0046406A"/>
    <w:rsid w:val="005C7759"/>
    <w:rsid w:val="00604C0B"/>
    <w:rsid w:val="006A066A"/>
    <w:rsid w:val="006E6484"/>
    <w:rsid w:val="0085331A"/>
    <w:rsid w:val="0090008B"/>
    <w:rsid w:val="00996A35"/>
    <w:rsid w:val="009F00C2"/>
    <w:rsid w:val="00AB365A"/>
    <w:rsid w:val="00AD3B80"/>
    <w:rsid w:val="00B92B7D"/>
    <w:rsid w:val="00C05E18"/>
    <w:rsid w:val="00D13D23"/>
    <w:rsid w:val="00E047A1"/>
    <w:rsid w:val="00E12C5B"/>
    <w:rsid w:val="00E43606"/>
    <w:rsid w:val="00F52CF9"/>
    <w:rsid w:val="184E0F9D"/>
    <w:rsid w:val="3AC13069"/>
    <w:rsid w:val="50BD54E1"/>
    <w:rsid w:val="59FD270C"/>
    <w:rsid w:val="624C6183"/>
    <w:rsid w:val="760A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5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Char"/>
    <w:basedOn w:val="12"/>
    <w:link w:val="4"/>
    <w:qFormat/>
    <w:uiPriority w:val="9"/>
    <w:rPr>
      <w:b/>
      <w:bCs/>
      <w:sz w:val="32"/>
      <w:szCs w:val="32"/>
    </w:rPr>
  </w:style>
  <w:style w:type="character" w:customStyle="1" w:styleId="18">
    <w:name w:val="标题 4 Char"/>
    <w:basedOn w:val="12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5 Char"/>
    <w:basedOn w:val="12"/>
    <w:link w:val="6"/>
    <w:qFormat/>
    <w:uiPriority w:val="9"/>
    <w:rPr>
      <w:b/>
      <w:bCs/>
      <w:sz w:val="28"/>
      <w:szCs w:val="2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525</Characters>
  <Lines>4</Lines>
  <Paragraphs>1</Paragraphs>
  <TotalTime>9</TotalTime>
  <ScaleCrop>false</ScaleCrop>
  <LinksUpToDate>false</LinksUpToDate>
  <CharactersWithSpaces>616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2021-04-26T00:37:00Z</dcterms:created>
  <dc:creator>SEN</dc:creator>
  <cp:lastModifiedBy>不错</cp:lastModifiedBy>
  <dcterms:modified xsi:type="dcterms:W3CDTF">2021-04-27T01:35:09Z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B2A678D45884486485063F59EA2F452C</vt:lpwstr>
  </property>
</Properties>
</file>